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7BD06" w14:textId="77777777" w:rsidR="00F22438" w:rsidRPr="00854A1A" w:rsidDel="00E44757" w:rsidRDefault="00F22438" w:rsidP="00F22438">
      <w:pPr>
        <w:jc w:val="center"/>
        <w:rPr>
          <w:del w:id="0" w:author="Manami" w:date="2015-09-08T17:17:00Z"/>
          <w:szCs w:val="21"/>
        </w:rPr>
      </w:pPr>
      <w:del w:id="1" w:author="Manami" w:date="2015-09-08T17:17:00Z">
        <w:r w:rsidRPr="00854A1A" w:rsidDel="00E44757">
          <w:rPr>
            <w:rFonts w:hint="eastAsia"/>
            <w:szCs w:val="21"/>
          </w:rPr>
          <w:delText>大学の世界展開力強化事業「日中韓トライアングル交流」</w:delText>
        </w:r>
      </w:del>
    </w:p>
    <w:p w14:paraId="328B9AC6" w14:textId="77777777" w:rsidR="00F22438" w:rsidRPr="00854A1A" w:rsidDel="00E44757" w:rsidRDefault="00F22438" w:rsidP="00F22438">
      <w:pPr>
        <w:jc w:val="center"/>
        <w:rPr>
          <w:del w:id="2" w:author="Manami" w:date="2015-09-08T17:17:00Z"/>
          <w:szCs w:val="21"/>
        </w:rPr>
      </w:pPr>
      <w:del w:id="3" w:author="Manami" w:date="2015-09-08T17:17:00Z">
        <w:r w:rsidRPr="00854A1A" w:rsidDel="00E44757">
          <w:rPr>
            <w:rFonts w:hint="eastAsia"/>
            <w:szCs w:val="21"/>
          </w:rPr>
          <w:delText>キャンパス・アジア・パイロット・プログラム</w:delText>
        </w:r>
      </w:del>
    </w:p>
    <w:p w14:paraId="30BD60B1" w14:textId="77777777" w:rsidR="000F04CA" w:rsidRDefault="000F04CA" w:rsidP="00B82251">
      <w:pPr>
        <w:jc w:val="center"/>
        <w:rPr>
          <w:sz w:val="28"/>
          <w:szCs w:val="28"/>
        </w:rPr>
      </w:pPr>
      <w:r>
        <w:rPr>
          <w:noProof/>
        </w:rPr>
        <w:drawing>
          <wp:inline distT="0" distB="0" distL="0" distR="0" wp14:anchorId="715C6C21" wp14:editId="01AD1DAC">
            <wp:extent cx="1630680" cy="300378"/>
            <wp:effectExtent l="0" t="0" r="7620" b="444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3745" cy="300943"/>
                    </a:xfrm>
                    <a:prstGeom prst="rect">
                      <a:avLst/>
                    </a:prstGeom>
                    <a:noFill/>
                    <a:ln>
                      <a:noFill/>
                    </a:ln>
                    <a:effectLst/>
                    <a:extLst/>
                  </pic:spPr>
                </pic:pic>
              </a:graphicData>
            </a:graphic>
          </wp:inline>
        </w:drawing>
      </w:r>
    </w:p>
    <w:p w14:paraId="6C333A11" w14:textId="77777777" w:rsidR="00760191" w:rsidRDefault="00F7138C" w:rsidP="00B82251">
      <w:pPr>
        <w:jc w:val="center"/>
        <w:rPr>
          <w:b/>
          <w:color w:val="FF0000"/>
          <w:sz w:val="28"/>
          <w:szCs w:val="28"/>
          <w:u w:val="double"/>
        </w:rPr>
      </w:pPr>
      <w:r>
        <w:rPr>
          <w:rFonts w:hint="eastAsia"/>
          <w:b/>
          <w:color w:val="FF0000"/>
          <w:sz w:val="28"/>
          <w:szCs w:val="28"/>
          <w:u w:val="double"/>
        </w:rPr>
        <w:t>２０１</w:t>
      </w:r>
      <w:del w:id="4" w:author="Manami" w:date="2015-09-08T17:17:00Z">
        <w:r w:rsidDel="00E44757">
          <w:rPr>
            <w:rFonts w:hint="eastAsia"/>
            <w:b/>
            <w:color w:val="FF0000"/>
            <w:sz w:val="28"/>
            <w:szCs w:val="28"/>
            <w:u w:val="double"/>
          </w:rPr>
          <w:delText>４</w:delText>
        </w:r>
      </w:del>
      <w:ins w:id="5" w:author="Manami" w:date="2015-09-08T17:17:00Z">
        <w:r w:rsidR="00E44757">
          <w:rPr>
            <w:rFonts w:hint="eastAsia"/>
            <w:b/>
            <w:color w:val="FF0000"/>
            <w:sz w:val="28"/>
            <w:szCs w:val="28"/>
            <w:u w:val="double"/>
          </w:rPr>
          <w:t>６</w:t>
        </w:r>
      </w:ins>
      <w:r>
        <w:rPr>
          <w:rFonts w:hint="eastAsia"/>
          <w:b/>
          <w:color w:val="FF0000"/>
          <w:sz w:val="28"/>
          <w:szCs w:val="28"/>
          <w:u w:val="double"/>
        </w:rPr>
        <w:t>年</w:t>
      </w:r>
      <w:del w:id="6" w:author="Manami" w:date="2015-09-08T17:52:00Z">
        <w:r w:rsidDel="00FE3DC9">
          <w:rPr>
            <w:rFonts w:hint="eastAsia"/>
            <w:b/>
            <w:color w:val="FF0000"/>
            <w:sz w:val="28"/>
            <w:szCs w:val="28"/>
            <w:u w:val="double"/>
          </w:rPr>
          <w:delText>3</w:delText>
        </w:r>
      </w:del>
      <w:ins w:id="7" w:author="Manami" w:date="2015-09-08T17:52:00Z">
        <w:r w:rsidR="00FE3DC9">
          <w:rPr>
            <w:rFonts w:hint="eastAsia"/>
            <w:b/>
            <w:color w:val="FF0000"/>
            <w:sz w:val="28"/>
            <w:szCs w:val="28"/>
            <w:u w:val="double"/>
          </w:rPr>
          <w:t>３</w:t>
        </w:r>
      </w:ins>
      <w:r w:rsidR="00E761B9" w:rsidRPr="00E761B9">
        <w:rPr>
          <w:rFonts w:hint="eastAsia"/>
          <w:b/>
          <w:color w:val="FF0000"/>
          <w:sz w:val="28"/>
          <w:szCs w:val="28"/>
          <w:u w:val="double"/>
        </w:rPr>
        <w:t xml:space="preserve">月派遣　</w:t>
      </w:r>
    </w:p>
    <w:p w14:paraId="0447A13B" w14:textId="77777777" w:rsidR="00F911A6" w:rsidRPr="00E761B9" w:rsidRDefault="00E761B9" w:rsidP="00B82251">
      <w:pPr>
        <w:jc w:val="center"/>
        <w:rPr>
          <w:b/>
          <w:color w:val="FF0000"/>
          <w:sz w:val="28"/>
          <w:szCs w:val="28"/>
          <w:u w:val="double"/>
        </w:rPr>
      </w:pPr>
      <w:r w:rsidRPr="00E761B9">
        <w:rPr>
          <w:rFonts w:hint="eastAsia"/>
          <w:b/>
          <w:color w:val="FF0000"/>
          <w:sz w:val="28"/>
          <w:szCs w:val="28"/>
          <w:u w:val="double"/>
        </w:rPr>
        <w:t>ソウル大学校への交換留学生</w:t>
      </w:r>
      <w:ins w:id="8" w:author="Manami" w:date="2015-09-08T17:17:00Z">
        <w:r w:rsidR="00E44757">
          <w:rPr>
            <w:rFonts w:hint="eastAsia"/>
            <w:b/>
            <w:color w:val="FF0000"/>
            <w:sz w:val="28"/>
            <w:szCs w:val="28"/>
            <w:u w:val="double"/>
          </w:rPr>
          <w:t>/</w:t>
        </w:r>
        <w:r w:rsidR="00E44757">
          <w:rPr>
            <w:rFonts w:hint="eastAsia"/>
            <w:b/>
            <w:color w:val="FF0000"/>
            <w:sz w:val="28"/>
            <w:szCs w:val="28"/>
            <w:u w:val="double"/>
          </w:rPr>
          <w:t>ダブル・ディグリー生</w:t>
        </w:r>
      </w:ins>
      <w:r w:rsidR="00760191">
        <w:rPr>
          <w:rFonts w:hint="eastAsia"/>
          <w:b/>
          <w:color w:val="FF0000"/>
          <w:sz w:val="28"/>
          <w:szCs w:val="28"/>
          <w:u w:val="double"/>
        </w:rPr>
        <w:t xml:space="preserve">　</w:t>
      </w:r>
      <w:r w:rsidRPr="00E761B9">
        <w:rPr>
          <w:rFonts w:hint="eastAsia"/>
          <w:b/>
          <w:color w:val="FF0000"/>
          <w:sz w:val="28"/>
          <w:szCs w:val="28"/>
          <w:u w:val="double"/>
        </w:rPr>
        <w:t>緊急募集</w:t>
      </w:r>
      <w:r w:rsidRPr="00E761B9">
        <w:rPr>
          <w:rFonts w:hint="eastAsia"/>
          <w:b/>
          <w:color w:val="FF0000"/>
          <w:sz w:val="28"/>
          <w:szCs w:val="28"/>
          <w:u w:val="double"/>
        </w:rPr>
        <w:t>!!</w:t>
      </w:r>
    </w:p>
    <w:p w14:paraId="4B00FC12" w14:textId="77777777" w:rsidR="00F572DD" w:rsidRDefault="00F911A6" w:rsidP="00CA7039">
      <w:pPr>
        <w:jc w:val="center"/>
        <w:rPr>
          <w:sz w:val="24"/>
          <w:szCs w:val="24"/>
        </w:rPr>
      </w:pPr>
      <w:r w:rsidRPr="00F911A6">
        <w:rPr>
          <w:rFonts w:hint="eastAsia"/>
          <w:sz w:val="24"/>
          <w:szCs w:val="24"/>
        </w:rPr>
        <w:t>CAMPUS Asia</w:t>
      </w:r>
      <w:ins w:id="9" w:author="Manami" w:date="2015-09-08T17:52:00Z">
        <w:r w:rsidR="00FE3DC9">
          <w:rPr>
            <w:rFonts w:hint="eastAsia"/>
            <w:sz w:val="24"/>
            <w:szCs w:val="24"/>
          </w:rPr>
          <w:t xml:space="preserve"> </w:t>
        </w:r>
      </w:ins>
      <w:del w:id="10" w:author="Manami" w:date="2015-09-08T17:18:00Z">
        <w:r w:rsidRPr="00F911A6" w:rsidDel="00E44757">
          <w:rPr>
            <w:rFonts w:hint="eastAsia"/>
            <w:sz w:val="24"/>
            <w:szCs w:val="24"/>
          </w:rPr>
          <w:delText xml:space="preserve"> </w:delText>
        </w:r>
      </w:del>
      <w:r w:rsidR="00F572DD">
        <w:rPr>
          <w:rFonts w:hint="eastAsia"/>
          <w:sz w:val="24"/>
          <w:szCs w:val="24"/>
        </w:rPr>
        <w:t>Exchange</w:t>
      </w:r>
      <w:ins w:id="11" w:author="Manami" w:date="2015-09-08T17:18:00Z">
        <w:r w:rsidR="00E44757">
          <w:rPr>
            <w:rFonts w:hint="eastAsia"/>
            <w:sz w:val="24"/>
            <w:szCs w:val="24"/>
          </w:rPr>
          <w:t>/Double Degree</w:t>
        </w:r>
      </w:ins>
      <w:r w:rsidR="00F572DD">
        <w:rPr>
          <w:rFonts w:hint="eastAsia"/>
          <w:sz w:val="24"/>
          <w:szCs w:val="24"/>
        </w:rPr>
        <w:t xml:space="preserve"> Program</w:t>
      </w:r>
      <w:ins w:id="12" w:author="Manami" w:date="2015-09-08T17:18:00Z">
        <w:r w:rsidR="00E44757">
          <w:rPr>
            <w:rFonts w:hint="eastAsia"/>
            <w:sz w:val="24"/>
            <w:szCs w:val="24"/>
          </w:rPr>
          <w:t xml:space="preserve"> with</w:t>
        </w:r>
      </w:ins>
    </w:p>
    <w:p w14:paraId="7FD31BBF" w14:textId="77777777" w:rsidR="00CA7039" w:rsidRPr="00FE3DC9" w:rsidRDefault="00F572DD" w:rsidP="00E761B9">
      <w:pPr>
        <w:pStyle w:val="ab"/>
        <w:jc w:val="center"/>
        <w:rPr>
          <w:sz w:val="24"/>
          <w:rPrChange w:id="13" w:author="Manami" w:date="2015-09-08T17:52:00Z">
            <w:rPr/>
          </w:rPrChange>
        </w:rPr>
      </w:pPr>
      <w:r w:rsidRPr="00FE3DC9">
        <w:rPr>
          <w:sz w:val="24"/>
          <w:rPrChange w:id="14" w:author="Manami" w:date="2015-09-08T17:52:00Z">
            <w:rPr/>
          </w:rPrChange>
        </w:rPr>
        <w:t>Graduate School of International Studies (GSIS), Seoul National University</w:t>
      </w:r>
      <w:r w:rsidR="00CA7039" w:rsidRPr="00FE3DC9">
        <w:rPr>
          <w:sz w:val="24"/>
          <w:rPrChange w:id="15" w:author="Manami" w:date="2015-09-08T17:52:00Z">
            <w:rPr/>
          </w:rPrChange>
        </w:rPr>
        <w:t xml:space="preserve"> </w:t>
      </w:r>
    </w:p>
    <w:p w14:paraId="60DC6D17" w14:textId="77777777" w:rsidR="00F572DD" w:rsidRPr="00F572DD" w:rsidRDefault="00F572DD" w:rsidP="00F73FAF">
      <w:pPr>
        <w:jc w:val="center"/>
        <w:rPr>
          <w:szCs w:val="21"/>
          <w:shd w:val="clear" w:color="auto" w:fill="C2D69B" w:themeFill="accent3" w:themeFillTint="99"/>
        </w:rPr>
      </w:pPr>
    </w:p>
    <w:p w14:paraId="0351EB31" w14:textId="77777777" w:rsidR="00F73FAF" w:rsidRPr="0004602D" w:rsidRDefault="00F73FAF" w:rsidP="00F73FAF">
      <w:pPr>
        <w:jc w:val="center"/>
        <w:rPr>
          <w:rFonts w:ascii="HGP創英ﾌﾟﾚｾﾞﾝｽEB" w:eastAsia="HGP創英ﾌﾟﾚｾﾞﾝｽEB" w:hAnsiTheme="minorEastAsia"/>
          <w:b/>
          <w:sz w:val="36"/>
          <w:szCs w:val="36"/>
          <w:u w:val="single"/>
        </w:rPr>
      </w:pPr>
      <w:r w:rsidRPr="0004602D">
        <w:rPr>
          <w:rFonts w:ascii="HGP創英ﾌﾟﾚｾﾞﾝｽEB" w:eastAsia="HGP創英ﾌﾟﾚｾﾞﾝｽEB" w:hAnsiTheme="minorEastAsia" w:hint="eastAsia"/>
          <w:b/>
          <w:sz w:val="36"/>
          <w:szCs w:val="36"/>
          <w:u w:val="single"/>
        </w:rPr>
        <w:t>募 集 要 項</w:t>
      </w:r>
    </w:p>
    <w:p w14:paraId="78B8767D" w14:textId="77777777" w:rsidR="008A4B46" w:rsidRPr="008A4B46" w:rsidRDefault="008A4B46" w:rsidP="008A4B46">
      <w:pPr>
        <w:spacing w:line="20" w:lineRule="atLeast"/>
        <w:jc w:val="center"/>
        <w:rPr>
          <w:sz w:val="16"/>
          <w:szCs w:val="16"/>
          <w:shd w:val="clear" w:color="auto" w:fill="C2D69B" w:themeFill="accent3" w:themeFillTint="99"/>
        </w:rPr>
      </w:pPr>
    </w:p>
    <w:p w14:paraId="57A68263" w14:textId="77777777" w:rsidR="00FE3DC9" w:rsidRDefault="00947640" w:rsidP="00947640">
      <w:pPr>
        <w:spacing w:line="276" w:lineRule="auto"/>
      </w:pPr>
      <w:r>
        <w:rPr>
          <w:rFonts w:hint="eastAsia"/>
        </w:rPr>
        <w:t>公共政策大学院で行う</w:t>
      </w:r>
      <w:r>
        <w:rPr>
          <w:rFonts w:hint="eastAsia"/>
        </w:rPr>
        <w:t xml:space="preserve"> </w:t>
      </w:r>
      <w:r w:rsidRPr="006975B3">
        <w:rPr>
          <w:rPrChange w:id="16" w:author="Manami" w:date="2015-09-09T16:12:00Z">
            <w:rPr/>
          </w:rPrChange>
        </w:rPr>
        <w:t xml:space="preserve">CAMPUS Asia </w:t>
      </w:r>
      <w:r w:rsidRPr="006975B3">
        <w:rPr>
          <w:rFonts w:hint="eastAsia"/>
          <w:rPrChange w:id="17" w:author="Manami" w:date="2015-09-09T16:12:00Z">
            <w:rPr>
              <w:rFonts w:hint="eastAsia"/>
            </w:rPr>
          </w:rPrChange>
        </w:rPr>
        <w:t>プログラム</w:t>
      </w:r>
      <w:commentRangeStart w:id="18"/>
      <w:r>
        <w:rPr>
          <w:rFonts w:hint="eastAsia"/>
        </w:rPr>
        <w:t>は</w:t>
      </w:r>
      <w:commentRangeEnd w:id="18"/>
      <w:r w:rsidR="00F424F6">
        <w:rPr>
          <w:rStyle w:val="ae"/>
        </w:rPr>
        <w:commentReference w:id="18"/>
      </w:r>
      <w:r>
        <w:rPr>
          <w:rFonts w:hint="eastAsia"/>
        </w:rPr>
        <w:t>、北京</w:t>
      </w:r>
      <w:r>
        <w:rPr>
          <w:rFonts w:hint="eastAsia"/>
        </w:rPr>
        <w:t>(BEIJING)</w:t>
      </w:r>
      <w:r>
        <w:rPr>
          <w:rFonts w:hint="eastAsia"/>
        </w:rPr>
        <w:t>、ソウル</w:t>
      </w:r>
      <w:r>
        <w:rPr>
          <w:rFonts w:hint="eastAsia"/>
        </w:rPr>
        <w:t>(SEOUL)</w:t>
      </w:r>
      <w:r>
        <w:rPr>
          <w:rFonts w:hint="eastAsia"/>
        </w:rPr>
        <w:t>、東京（</w:t>
      </w:r>
      <w:r>
        <w:rPr>
          <w:rFonts w:hint="eastAsia"/>
        </w:rPr>
        <w:t>TOKYO</w:t>
      </w:r>
      <w:r>
        <w:rPr>
          <w:rFonts w:hint="eastAsia"/>
        </w:rPr>
        <w:t>）の国立</w:t>
      </w:r>
      <w:r>
        <w:rPr>
          <w:rFonts w:hint="eastAsia"/>
        </w:rPr>
        <w:t>3</w:t>
      </w:r>
      <w:r>
        <w:rPr>
          <w:rFonts w:hint="eastAsia"/>
        </w:rPr>
        <w:t>大学を舞台にした東アジア公共政策・国際関係分野での英語による最高水準学位・交換プログラムです。</w:t>
      </w:r>
    </w:p>
    <w:p w14:paraId="29E4ECCD" w14:textId="77777777" w:rsidR="00FE3DC9" w:rsidRDefault="00947640" w:rsidP="00947640">
      <w:r>
        <w:rPr>
          <w:rFonts w:hint="eastAsia"/>
        </w:rPr>
        <w:t>この取組は文部科学省「大学の世界展開力強化事業」に採択され、質の保証を伴った単位の相互認定や学位授与に至るプロセスを導入し、</w:t>
      </w:r>
      <w:r w:rsidR="00CA7039">
        <w:rPr>
          <w:rFonts w:hint="eastAsia"/>
        </w:rPr>
        <w:t>グローバルな人材育成を目的としています。東アジア地域の国際関係・</w:t>
      </w:r>
      <w:r w:rsidR="00E761B9">
        <w:rPr>
          <w:rFonts w:hint="eastAsia"/>
        </w:rPr>
        <w:t>公共政策に興味のある学生には、学術研究を深める絶好の機会です。</w:t>
      </w:r>
    </w:p>
    <w:p w14:paraId="4E5D5056" w14:textId="77777777" w:rsidR="00947640" w:rsidRPr="006975B3" w:rsidRDefault="00E761B9" w:rsidP="00947640">
      <w:pPr>
        <w:rPr>
          <w:ins w:id="19" w:author="Manami" w:date="2015-09-09T09:29:00Z"/>
          <w:rPrChange w:id="20" w:author="Manami" w:date="2015-09-09T16:13:00Z">
            <w:rPr>
              <w:ins w:id="21" w:author="Manami" w:date="2015-09-09T09:29:00Z"/>
              <w:color w:val="FF0000"/>
            </w:rPr>
          </w:rPrChange>
        </w:rPr>
      </w:pPr>
      <w:r w:rsidRPr="006975B3">
        <w:rPr>
          <w:rFonts w:hint="eastAsia"/>
          <w:rPrChange w:id="22" w:author="Manami" w:date="2015-09-09T16:13:00Z">
            <w:rPr>
              <w:rFonts w:hint="eastAsia"/>
              <w:color w:val="FF0000"/>
            </w:rPr>
          </w:rPrChange>
        </w:rPr>
        <w:t>この度、</w:t>
      </w:r>
      <w:ins w:id="23" w:author="Manami" w:date="2015-09-08T17:42:00Z">
        <w:r w:rsidR="00204B3C" w:rsidRPr="006975B3">
          <w:rPr>
            <w:rFonts w:hint="eastAsia"/>
            <w:rPrChange w:id="24" w:author="Manami" w:date="2015-09-09T16:13:00Z">
              <w:rPr>
                <w:rFonts w:hint="eastAsia"/>
                <w:color w:val="FF0000"/>
              </w:rPr>
            </w:rPrChange>
          </w:rPr>
          <w:t>キャンパス・アジアコース内の留学枠の他に、</w:t>
        </w:r>
      </w:ins>
      <w:r w:rsidRPr="006975B3">
        <w:rPr>
          <w:rFonts w:hint="eastAsia"/>
          <w:rPrChange w:id="25" w:author="Manami" w:date="2015-09-09T16:13:00Z">
            <w:rPr>
              <w:rFonts w:hint="eastAsia"/>
              <w:color w:val="FF0000"/>
            </w:rPr>
          </w:rPrChange>
        </w:rPr>
        <w:t>ソウル大学校での追加受入が確定しましたので</w:t>
      </w:r>
      <w:r w:rsidR="00947640" w:rsidRPr="006975B3">
        <w:rPr>
          <w:rFonts w:hint="eastAsia"/>
          <w:rPrChange w:id="26" w:author="Manami" w:date="2015-09-09T16:13:00Z">
            <w:rPr>
              <w:rFonts w:hint="eastAsia"/>
              <w:color w:val="FF0000"/>
            </w:rPr>
          </w:rPrChange>
        </w:rPr>
        <w:t>、ぜひ下記の要領で申し込んでください。</w:t>
      </w:r>
    </w:p>
    <w:p w14:paraId="3A8BB24E" w14:textId="224502EC" w:rsidR="004403AF" w:rsidRPr="006975B3" w:rsidRDefault="004403AF" w:rsidP="00947640">
      <w:pPr>
        <w:rPr>
          <w:rPrChange w:id="27" w:author="Manami" w:date="2015-09-09T16:14:00Z">
            <w:rPr>
              <w:color w:val="FF0000"/>
            </w:rPr>
          </w:rPrChange>
        </w:rPr>
      </w:pPr>
      <w:commentRangeStart w:id="28"/>
      <w:ins w:id="29" w:author="Manami" w:date="2015-09-09T09:29:00Z">
        <w:r w:rsidRPr="006975B3">
          <w:rPr>
            <w:rFonts w:hint="eastAsia"/>
            <w:rPrChange w:id="30" w:author="Manami" w:date="2015-09-09T16:14:00Z">
              <w:rPr>
                <w:rFonts w:hint="eastAsia"/>
                <w:color w:val="FF0000"/>
              </w:rPr>
            </w:rPrChange>
          </w:rPr>
          <w:t>※なお、今回の募集ではキャンパス・アジアプログラムとして派遣することとなりますが、</w:t>
        </w:r>
      </w:ins>
      <w:ins w:id="31" w:author="Manami" w:date="2015-09-09T16:13:00Z">
        <w:r w:rsidR="006975B3" w:rsidRPr="006975B3">
          <w:rPr>
            <w:rFonts w:hint="eastAsia"/>
            <w:rPrChange w:id="32" w:author="Manami" w:date="2015-09-09T16:14:00Z">
              <w:rPr>
                <w:rFonts w:hint="eastAsia"/>
                <w:color w:val="FF0000"/>
              </w:rPr>
            </w:rPrChange>
          </w:rPr>
          <w:t>所属のコースは変更としないため</w:t>
        </w:r>
      </w:ins>
      <w:ins w:id="33" w:author="Manami" w:date="2015-09-09T09:29:00Z">
        <w:r w:rsidRPr="006975B3">
          <w:rPr>
            <w:rFonts w:hint="eastAsia"/>
            <w:rPrChange w:id="34" w:author="Manami" w:date="2015-09-09T16:14:00Z">
              <w:rPr>
                <w:rFonts w:hint="eastAsia"/>
                <w:color w:val="FF0000"/>
              </w:rPr>
            </w:rPrChange>
          </w:rPr>
          <w:t>ソウル及び北京大の両校への</w:t>
        </w:r>
      </w:ins>
      <w:ins w:id="35" w:author="Manami" w:date="2015-09-09T09:30:00Z">
        <w:r w:rsidRPr="006975B3">
          <w:rPr>
            <w:rFonts w:hint="eastAsia"/>
            <w:rPrChange w:id="36" w:author="Manami" w:date="2015-09-09T16:14:00Z">
              <w:rPr>
                <w:rFonts w:hint="eastAsia"/>
                <w:color w:val="FF0000"/>
              </w:rPr>
            </w:rPrChange>
          </w:rPr>
          <w:t>留学は求められておりません。</w:t>
        </w:r>
        <w:commentRangeEnd w:id="28"/>
        <w:r w:rsidRPr="006975B3">
          <w:rPr>
            <w:rStyle w:val="ae"/>
            <w:rPrChange w:id="37" w:author="Manami" w:date="2015-09-09T16:14:00Z">
              <w:rPr>
                <w:rStyle w:val="ae"/>
              </w:rPr>
            </w:rPrChange>
          </w:rPr>
          <w:commentReference w:id="28"/>
        </w:r>
      </w:ins>
    </w:p>
    <w:p w14:paraId="6CDFC13D" w14:textId="77777777" w:rsidR="00947640" w:rsidRPr="00FE3DC9" w:rsidRDefault="00947640" w:rsidP="00947640">
      <w:pPr>
        <w:rPr>
          <w:sz w:val="24"/>
          <w:szCs w:val="24"/>
        </w:rPr>
      </w:pPr>
    </w:p>
    <w:tbl>
      <w:tblPr>
        <w:tblStyle w:val="ac"/>
        <w:tblW w:w="9473" w:type="dxa"/>
        <w:tblLayout w:type="fixed"/>
        <w:tblLook w:val="04A0" w:firstRow="1" w:lastRow="0" w:firstColumn="1" w:lastColumn="0" w:noHBand="0" w:noVBand="1"/>
      </w:tblPr>
      <w:tblGrid>
        <w:gridCol w:w="1894"/>
        <w:gridCol w:w="7570"/>
        <w:gridCol w:w="9"/>
        <w:tblGridChange w:id="38">
          <w:tblGrid>
            <w:gridCol w:w="1894"/>
            <w:gridCol w:w="7570"/>
            <w:gridCol w:w="9"/>
          </w:tblGrid>
        </w:tblGridChange>
      </w:tblGrid>
      <w:tr w:rsidR="00760191" w14:paraId="49FA24F9" w14:textId="77777777" w:rsidTr="00803185">
        <w:trPr>
          <w:trHeight w:val="841"/>
        </w:trPr>
        <w:tc>
          <w:tcPr>
            <w:tcW w:w="9473" w:type="dxa"/>
            <w:gridSpan w:val="3"/>
            <w:shd w:val="clear" w:color="auto" w:fill="B6DDE8" w:themeFill="accent5" w:themeFillTint="66"/>
          </w:tcPr>
          <w:p w14:paraId="5F0544BC" w14:textId="77777777" w:rsidR="00760191" w:rsidRPr="001D3DAA" w:rsidRDefault="00760191" w:rsidP="001D3DAA">
            <w:pPr>
              <w:pStyle w:val="ab"/>
              <w:jc w:val="center"/>
              <w:rPr>
                <w:rFonts w:ascii="HGP創英角ｺﾞｼｯｸUB" w:eastAsia="HGP創英角ｺﾞｼｯｸUB" w:hAnsi="HGP創英角ｺﾞｼｯｸUB"/>
                <w:sz w:val="28"/>
                <w:szCs w:val="28"/>
              </w:rPr>
            </w:pPr>
            <w:r w:rsidRPr="001D3DAA">
              <w:rPr>
                <w:rFonts w:ascii="HGP創英角ｺﾞｼｯｸUB" w:eastAsia="HGP創英角ｺﾞｼｯｸUB" w:hAnsi="HGP創英角ｺﾞｼｯｸUB" w:hint="eastAsia"/>
                <w:sz w:val="28"/>
                <w:szCs w:val="28"/>
              </w:rPr>
              <w:t>ソウル大学校</w:t>
            </w:r>
          </w:p>
          <w:p w14:paraId="682AB8A3" w14:textId="77777777" w:rsidR="00760191" w:rsidRPr="0060464C" w:rsidRDefault="006A29A0" w:rsidP="001D3DAA">
            <w:pPr>
              <w:pStyle w:val="ab"/>
              <w:jc w:val="center"/>
              <w:rPr>
                <w:rFonts w:ascii="HGP創英角ｺﾞｼｯｸUB" w:eastAsia="HGP創英角ｺﾞｼｯｸUB" w:hAnsi="HGP創英角ｺﾞｼｯｸUB"/>
                <w:sz w:val="18"/>
                <w:szCs w:val="18"/>
              </w:rPr>
            </w:pPr>
            <w:hyperlink r:id="rId11" w:history="1">
              <w:r w:rsidR="00760191" w:rsidRPr="0015651D">
                <w:rPr>
                  <w:rStyle w:val="a9"/>
                  <w:rFonts w:ascii="HGP創英角ｺﾞｼｯｸUB" w:eastAsia="HGP創英角ｺﾞｼｯｸUB" w:hAnsi="HGP創英角ｺﾞｼｯｸUB"/>
                  <w:color w:val="FFFFFF" w:themeColor="background1"/>
                  <w:sz w:val="18"/>
                  <w:szCs w:val="18"/>
                </w:rPr>
                <w:t>http://gsis.snu.ac.kr/</w:t>
              </w:r>
            </w:hyperlink>
          </w:p>
        </w:tc>
      </w:tr>
      <w:tr w:rsidR="00F63AA0" w14:paraId="756986E4" w14:textId="77777777" w:rsidTr="007567C4">
        <w:tc>
          <w:tcPr>
            <w:tcW w:w="1894" w:type="dxa"/>
            <w:vAlign w:val="center"/>
          </w:tcPr>
          <w:p w14:paraId="1C69438B" w14:textId="77777777" w:rsidR="00F63AA0" w:rsidRPr="00F63AA0" w:rsidRDefault="00F63AA0" w:rsidP="006614F7">
            <w:pPr>
              <w:spacing w:before="100" w:beforeAutospacing="1" w:line="276" w:lineRule="auto"/>
              <w:jc w:val="center"/>
              <w:rPr>
                <w:b/>
                <w:kern w:val="0"/>
              </w:rPr>
            </w:pPr>
            <w:r>
              <w:rPr>
                <w:rFonts w:hint="eastAsia"/>
                <w:b/>
                <w:kern w:val="0"/>
              </w:rPr>
              <w:t>留学の形式</w:t>
            </w:r>
          </w:p>
        </w:tc>
        <w:tc>
          <w:tcPr>
            <w:tcW w:w="7579" w:type="dxa"/>
            <w:gridSpan w:val="2"/>
          </w:tcPr>
          <w:p w14:paraId="0D50F23B" w14:textId="77777777" w:rsidR="00F63AA0" w:rsidRDefault="00F63AA0" w:rsidP="00F7138C">
            <w:r>
              <w:rPr>
                <w:rFonts w:hint="eastAsia"/>
              </w:rPr>
              <w:t>授業料相互免除による交換留学</w:t>
            </w:r>
            <w:r w:rsidR="00F7138C">
              <w:rPr>
                <w:rFonts w:hint="eastAsia"/>
              </w:rPr>
              <w:t>（留学先からの学位は授与しない）又は</w:t>
            </w:r>
            <w:r w:rsidR="00F7138C" w:rsidRPr="006975B3">
              <w:rPr>
                <w:rFonts w:hint="eastAsia"/>
                <w:rPrChange w:id="39" w:author="Manami" w:date="2015-09-09T16:12:00Z">
                  <w:rPr>
                    <w:rFonts w:hint="eastAsia"/>
                  </w:rPr>
                </w:rPrChange>
              </w:rPr>
              <w:t>ダブル・</w:t>
            </w:r>
            <w:commentRangeStart w:id="40"/>
            <w:r w:rsidR="00F7138C" w:rsidRPr="006975B3">
              <w:rPr>
                <w:rFonts w:hint="eastAsia"/>
                <w:rPrChange w:id="41" w:author="Manami" w:date="2015-09-09T16:12:00Z">
                  <w:rPr>
                    <w:rFonts w:hint="eastAsia"/>
                  </w:rPr>
                </w:rPrChange>
              </w:rPr>
              <w:t>ディグリー</w:t>
            </w:r>
            <w:commentRangeEnd w:id="40"/>
            <w:r w:rsidR="00F424F6" w:rsidRPr="006975B3">
              <w:rPr>
                <w:rStyle w:val="ae"/>
                <w:rPrChange w:id="42" w:author="Manami" w:date="2015-09-09T16:12:00Z">
                  <w:rPr>
                    <w:rStyle w:val="ae"/>
                  </w:rPr>
                </w:rPrChange>
              </w:rPr>
              <w:commentReference w:id="40"/>
            </w:r>
            <w:r w:rsidR="00F7138C">
              <w:rPr>
                <w:rFonts w:hint="eastAsia"/>
              </w:rPr>
              <w:t>（留学先からの学位取得を目的とする）</w:t>
            </w:r>
          </w:p>
        </w:tc>
      </w:tr>
      <w:tr w:rsidR="00947640" w14:paraId="75F4108D" w14:textId="77777777" w:rsidTr="007567C4">
        <w:tc>
          <w:tcPr>
            <w:tcW w:w="1894" w:type="dxa"/>
            <w:vAlign w:val="center"/>
          </w:tcPr>
          <w:p w14:paraId="6C68C147" w14:textId="77777777" w:rsidR="00947640" w:rsidRDefault="00947640" w:rsidP="006614F7">
            <w:pPr>
              <w:spacing w:before="100" w:beforeAutospacing="1" w:line="276" w:lineRule="auto"/>
              <w:jc w:val="center"/>
              <w:rPr>
                <w:b/>
                <w:sz w:val="32"/>
                <w:szCs w:val="32"/>
                <w:u w:val="wave"/>
              </w:rPr>
            </w:pPr>
            <w:r w:rsidRPr="006A29A0">
              <w:rPr>
                <w:rFonts w:hint="eastAsia"/>
                <w:b/>
                <w:spacing w:val="71"/>
                <w:kern w:val="0"/>
                <w:fitText w:val="1266" w:id="144535808"/>
                <w:rPrChange w:id="43" w:author="Manami" w:date="2015-09-09T16:14:00Z">
                  <w:rPr>
                    <w:rFonts w:hint="eastAsia"/>
                    <w:b/>
                    <w:spacing w:val="71"/>
                    <w:kern w:val="0"/>
                  </w:rPr>
                </w:rPrChange>
              </w:rPr>
              <w:t>応募資</w:t>
            </w:r>
            <w:r w:rsidRPr="006A29A0">
              <w:rPr>
                <w:rFonts w:hint="eastAsia"/>
                <w:b/>
                <w:spacing w:val="-1"/>
                <w:kern w:val="0"/>
                <w:fitText w:val="1266" w:id="144535808"/>
                <w:rPrChange w:id="44" w:author="Manami" w:date="2015-09-09T16:14:00Z">
                  <w:rPr>
                    <w:rFonts w:hint="eastAsia"/>
                    <w:b/>
                    <w:spacing w:val="-1"/>
                    <w:kern w:val="0"/>
                  </w:rPr>
                </w:rPrChange>
              </w:rPr>
              <w:t>格</w:t>
            </w:r>
          </w:p>
        </w:tc>
        <w:tc>
          <w:tcPr>
            <w:tcW w:w="7579" w:type="dxa"/>
            <w:gridSpan w:val="2"/>
          </w:tcPr>
          <w:p w14:paraId="09CBA2BA" w14:textId="77777777" w:rsidR="00947640" w:rsidRDefault="006614F7" w:rsidP="006614F7">
            <w:r>
              <w:rPr>
                <w:rFonts w:hint="eastAsia"/>
              </w:rPr>
              <w:t>①東京</w:t>
            </w:r>
            <w:r w:rsidR="00947640">
              <w:rPr>
                <w:rFonts w:hint="eastAsia"/>
              </w:rPr>
              <w:t>大学公共政策学教育部正規課程に在籍していること</w:t>
            </w:r>
          </w:p>
          <w:p w14:paraId="642E7CA1" w14:textId="77777777" w:rsidR="00947640" w:rsidRDefault="00947640" w:rsidP="00947640">
            <w:r>
              <w:rPr>
                <w:rFonts w:hint="eastAsia"/>
              </w:rPr>
              <w:t>②</w:t>
            </w:r>
            <w:r>
              <w:t>TOEFL</w:t>
            </w:r>
            <w:r>
              <w:rPr>
                <w:rFonts w:hint="eastAsia"/>
              </w:rPr>
              <w:t>スコア：</w:t>
            </w:r>
            <w:proofErr w:type="spellStart"/>
            <w:r>
              <w:t>iBT</w:t>
            </w:r>
            <w:proofErr w:type="spellEnd"/>
            <w:r>
              <w:t xml:space="preserve"> 9</w:t>
            </w:r>
            <w:r>
              <w:rPr>
                <w:rFonts w:hint="eastAsia"/>
              </w:rPr>
              <w:t>0</w:t>
            </w:r>
            <w:r>
              <w:rPr>
                <w:rFonts w:hint="eastAsia"/>
              </w:rPr>
              <w:t>以上が望ましい</w:t>
            </w:r>
          </w:p>
          <w:p w14:paraId="66701C21" w14:textId="77777777" w:rsidR="00FE3DC9" w:rsidRPr="00FE3DC9" w:rsidRDefault="00EE1BD8">
            <w:pPr>
              <w:ind w:left="210" w:hangingChars="100" w:hanging="210"/>
              <w:rPr>
                <w:rPrChange w:id="45" w:author="Manami" w:date="2015-09-08T17:53:00Z">
                  <w:rPr>
                    <w:b/>
                    <w:sz w:val="32"/>
                    <w:szCs w:val="32"/>
                    <w:u w:val="wave"/>
                  </w:rPr>
                </w:rPrChange>
              </w:rPr>
              <w:pPrChange w:id="46" w:author="Manami" w:date="2015-09-08T17:54:00Z">
                <w:pPr/>
              </w:pPrChange>
            </w:pPr>
            <w:r>
              <w:rPr>
                <w:rFonts w:hint="eastAsia"/>
              </w:rPr>
              <w:t>③日本国籍を有していること</w:t>
            </w:r>
            <w:ins w:id="47" w:author="Manami" w:date="2015-09-08T17:53:00Z">
              <w:r w:rsidR="00FE3DC9">
                <w:rPr>
                  <w:rFonts w:hint="eastAsia"/>
                </w:rPr>
                <w:br/>
              </w:r>
              <w:r w:rsidR="00FE3DC9">
                <w:rPr>
                  <w:rFonts w:hint="eastAsia"/>
                </w:rPr>
                <w:t>※外国籍をお持ちの方も応募資格はありますが、その場合</w:t>
              </w:r>
            </w:ins>
            <w:ins w:id="48" w:author="Manami" w:date="2015-09-08T17:54:00Z">
              <w:r w:rsidR="00FE3DC9">
                <w:rPr>
                  <w:rFonts w:hint="eastAsia"/>
                </w:rPr>
                <w:t>CAMPUS Asia</w:t>
              </w:r>
              <w:r w:rsidR="00FE3DC9">
                <w:br/>
              </w:r>
              <w:r w:rsidR="00FE3DC9">
                <w:rPr>
                  <w:rFonts w:hint="eastAsia"/>
                </w:rPr>
                <w:t xml:space="preserve">　プログラムの規定上、</w:t>
              </w:r>
            </w:ins>
            <w:ins w:id="49" w:author="Manami" w:date="2015-09-08T17:53:00Z">
              <w:r w:rsidR="00FE3DC9">
                <w:rPr>
                  <w:rFonts w:hint="eastAsia"/>
                </w:rPr>
                <w:t>ソウル大学からの奨学金援助は受けられません。</w:t>
              </w:r>
            </w:ins>
          </w:p>
        </w:tc>
      </w:tr>
      <w:tr w:rsidR="00947640" w14:paraId="31AA15A8" w14:textId="77777777" w:rsidTr="007567C4">
        <w:tc>
          <w:tcPr>
            <w:tcW w:w="1894" w:type="dxa"/>
          </w:tcPr>
          <w:p w14:paraId="2F2BE703" w14:textId="77777777" w:rsidR="00947640" w:rsidRDefault="00947640" w:rsidP="00D1088D">
            <w:pPr>
              <w:spacing w:before="100" w:beforeAutospacing="1" w:line="276" w:lineRule="auto"/>
              <w:jc w:val="center"/>
              <w:rPr>
                <w:b/>
                <w:sz w:val="32"/>
                <w:szCs w:val="32"/>
                <w:u w:val="wave"/>
              </w:rPr>
            </w:pPr>
            <w:r w:rsidRPr="006A29A0">
              <w:rPr>
                <w:rFonts w:hint="eastAsia"/>
                <w:b/>
                <w:spacing w:val="71"/>
                <w:kern w:val="0"/>
                <w:fitText w:val="1266" w:id="144535809"/>
                <w:rPrChange w:id="50" w:author="Manami" w:date="2015-09-09T16:14:00Z">
                  <w:rPr>
                    <w:rFonts w:hint="eastAsia"/>
                    <w:b/>
                    <w:spacing w:val="71"/>
                    <w:kern w:val="0"/>
                  </w:rPr>
                </w:rPrChange>
              </w:rPr>
              <w:t>募集人</w:t>
            </w:r>
            <w:r w:rsidRPr="006A29A0">
              <w:rPr>
                <w:rFonts w:hint="eastAsia"/>
                <w:b/>
                <w:spacing w:val="-1"/>
                <w:kern w:val="0"/>
                <w:fitText w:val="1266" w:id="144535809"/>
                <w:rPrChange w:id="51" w:author="Manami" w:date="2015-09-09T16:14:00Z">
                  <w:rPr>
                    <w:rFonts w:hint="eastAsia"/>
                    <w:b/>
                    <w:spacing w:val="-1"/>
                    <w:kern w:val="0"/>
                  </w:rPr>
                </w:rPrChange>
              </w:rPr>
              <w:t>数</w:t>
            </w:r>
          </w:p>
        </w:tc>
        <w:tc>
          <w:tcPr>
            <w:tcW w:w="7579" w:type="dxa"/>
            <w:gridSpan w:val="2"/>
          </w:tcPr>
          <w:p w14:paraId="424A263F" w14:textId="77777777" w:rsidR="00947640" w:rsidRDefault="00947640">
            <w:pPr>
              <w:spacing w:before="100" w:beforeAutospacing="1" w:line="276" w:lineRule="auto"/>
              <w:rPr>
                <w:b/>
                <w:sz w:val="32"/>
                <w:szCs w:val="32"/>
                <w:u w:val="wave"/>
              </w:rPr>
              <w:pPrChange w:id="52" w:author="Manami" w:date="2015-09-08T17:54:00Z">
                <w:pPr>
                  <w:spacing w:before="100" w:beforeAutospacing="1" w:line="276" w:lineRule="auto"/>
                  <w:jc w:val="center"/>
                </w:pPr>
              </w:pPrChange>
            </w:pPr>
            <w:r>
              <w:rPr>
                <w:rFonts w:hint="eastAsia"/>
              </w:rPr>
              <w:t>若干名</w:t>
            </w:r>
          </w:p>
        </w:tc>
      </w:tr>
      <w:tr w:rsidR="00557847" w:rsidRPr="00E44757" w14:paraId="43E62EEB" w14:textId="77777777" w:rsidTr="007567C4">
        <w:tc>
          <w:tcPr>
            <w:tcW w:w="1894" w:type="dxa"/>
          </w:tcPr>
          <w:p w14:paraId="650D8E8B" w14:textId="77777777" w:rsidR="00557847" w:rsidRDefault="00557847" w:rsidP="00D1088D">
            <w:pPr>
              <w:spacing w:before="100" w:beforeAutospacing="1" w:line="276" w:lineRule="auto"/>
              <w:jc w:val="center"/>
              <w:rPr>
                <w:b/>
                <w:sz w:val="32"/>
                <w:szCs w:val="32"/>
                <w:u w:val="wave"/>
              </w:rPr>
            </w:pPr>
            <w:r w:rsidRPr="006A29A0">
              <w:rPr>
                <w:rFonts w:hint="eastAsia"/>
                <w:b/>
                <w:spacing w:val="71"/>
                <w:kern w:val="0"/>
                <w:fitText w:val="1266" w:id="144535810"/>
                <w:rPrChange w:id="53" w:author="Manami" w:date="2015-09-09T16:14:00Z">
                  <w:rPr>
                    <w:rFonts w:hint="eastAsia"/>
                    <w:b/>
                    <w:spacing w:val="71"/>
                    <w:kern w:val="0"/>
                  </w:rPr>
                </w:rPrChange>
              </w:rPr>
              <w:t>応募締</w:t>
            </w:r>
            <w:r w:rsidRPr="006A29A0">
              <w:rPr>
                <w:rFonts w:hint="eastAsia"/>
                <w:b/>
                <w:spacing w:val="-1"/>
                <w:kern w:val="0"/>
                <w:fitText w:val="1266" w:id="144535810"/>
                <w:rPrChange w:id="54" w:author="Manami" w:date="2015-09-09T16:14:00Z">
                  <w:rPr>
                    <w:rFonts w:hint="eastAsia"/>
                    <w:b/>
                    <w:spacing w:val="-1"/>
                    <w:kern w:val="0"/>
                  </w:rPr>
                </w:rPrChange>
              </w:rPr>
              <w:t>切</w:t>
            </w:r>
          </w:p>
        </w:tc>
        <w:tc>
          <w:tcPr>
            <w:tcW w:w="7579" w:type="dxa"/>
            <w:gridSpan w:val="2"/>
          </w:tcPr>
          <w:p w14:paraId="54225365" w14:textId="77777777" w:rsidR="00557847" w:rsidRPr="002D6FFC" w:rsidRDefault="0031619B" w:rsidP="00204B3C">
            <w:pPr>
              <w:rPr>
                <w:szCs w:val="21"/>
              </w:rPr>
            </w:pPr>
            <w:r w:rsidRPr="00F70BBB">
              <w:rPr>
                <w:rFonts w:hint="eastAsia"/>
                <w:szCs w:val="21"/>
              </w:rPr>
              <w:t>募集：</w:t>
            </w:r>
            <w:del w:id="55" w:author="Manami" w:date="2015-09-08T17:19:00Z">
              <w:r w:rsidR="002D6FFC" w:rsidDel="00E44757">
                <w:rPr>
                  <w:rFonts w:hint="eastAsia"/>
                  <w:szCs w:val="21"/>
                </w:rPr>
                <w:delText>2014</w:delText>
              </w:r>
              <w:r w:rsidR="00557847" w:rsidRPr="00F70BBB" w:rsidDel="00E44757">
                <w:rPr>
                  <w:rFonts w:hint="eastAsia"/>
                  <w:szCs w:val="21"/>
                </w:rPr>
                <w:delText xml:space="preserve"> </w:delText>
              </w:r>
            </w:del>
            <w:ins w:id="56" w:author="Manami" w:date="2015-09-08T17:19:00Z">
              <w:r w:rsidR="00E44757">
                <w:rPr>
                  <w:rFonts w:hint="eastAsia"/>
                  <w:szCs w:val="21"/>
                </w:rPr>
                <w:t>2015</w:t>
              </w:r>
              <w:r w:rsidR="00E44757" w:rsidRPr="00F70BBB">
                <w:rPr>
                  <w:rFonts w:hint="eastAsia"/>
                  <w:szCs w:val="21"/>
                </w:rPr>
                <w:t xml:space="preserve"> </w:t>
              </w:r>
            </w:ins>
            <w:r w:rsidR="00557847" w:rsidRPr="00F70BBB">
              <w:rPr>
                <w:rFonts w:hint="eastAsia"/>
                <w:szCs w:val="21"/>
              </w:rPr>
              <w:t>年</w:t>
            </w:r>
            <w:r w:rsidR="00557847" w:rsidRPr="00F70BBB">
              <w:rPr>
                <w:rFonts w:hint="eastAsia"/>
                <w:szCs w:val="21"/>
              </w:rPr>
              <w:t xml:space="preserve"> </w:t>
            </w:r>
            <w:del w:id="57" w:author="Manami" w:date="2015-09-08T17:19:00Z">
              <w:r w:rsidR="00637E62" w:rsidDel="00E44757">
                <w:rPr>
                  <w:rFonts w:hint="eastAsia"/>
                  <w:szCs w:val="21"/>
                </w:rPr>
                <w:delText>8</w:delText>
              </w:r>
              <w:r w:rsidR="00557847" w:rsidRPr="00F70BBB" w:rsidDel="00E44757">
                <w:rPr>
                  <w:rFonts w:hint="eastAsia"/>
                  <w:szCs w:val="21"/>
                </w:rPr>
                <w:delText xml:space="preserve"> </w:delText>
              </w:r>
              <w:r w:rsidR="00557847" w:rsidRPr="00F70BBB" w:rsidDel="00E44757">
                <w:rPr>
                  <w:rFonts w:hint="eastAsia"/>
                  <w:szCs w:val="21"/>
                </w:rPr>
                <w:delText>月</w:delText>
              </w:r>
              <w:r w:rsidR="00AD7872" w:rsidDel="00E44757">
                <w:rPr>
                  <w:rFonts w:hint="eastAsia"/>
                  <w:szCs w:val="21"/>
                </w:rPr>
                <w:delText xml:space="preserve"> 28</w:delText>
              </w:r>
              <w:r w:rsidR="00557847" w:rsidRPr="00F70BBB" w:rsidDel="00E44757">
                <w:rPr>
                  <w:rFonts w:hint="eastAsia"/>
                  <w:szCs w:val="21"/>
                </w:rPr>
                <w:delText xml:space="preserve"> </w:delText>
              </w:r>
              <w:r w:rsidR="00F70BBB" w:rsidRPr="00F70BBB" w:rsidDel="00E44757">
                <w:rPr>
                  <w:rFonts w:hint="eastAsia"/>
                  <w:szCs w:val="21"/>
                </w:rPr>
                <w:delText>日</w:delText>
              </w:r>
            </w:del>
            <w:ins w:id="58" w:author="Manami" w:date="2015-09-08T17:43:00Z">
              <w:r w:rsidR="00204B3C">
                <w:rPr>
                  <w:rFonts w:hint="eastAsia"/>
                  <w:szCs w:val="21"/>
                </w:rPr>
                <w:t>9</w:t>
              </w:r>
              <w:r w:rsidR="00204B3C">
                <w:rPr>
                  <w:rFonts w:hint="eastAsia"/>
                  <w:szCs w:val="21"/>
                </w:rPr>
                <w:t>月</w:t>
              </w:r>
              <w:r w:rsidR="00204B3C">
                <w:rPr>
                  <w:rFonts w:hint="eastAsia"/>
                  <w:szCs w:val="21"/>
                </w:rPr>
                <w:t>23</w:t>
              </w:r>
              <w:r w:rsidR="00204B3C">
                <w:rPr>
                  <w:rFonts w:hint="eastAsia"/>
                  <w:szCs w:val="21"/>
                </w:rPr>
                <w:t>日（水）</w:t>
              </w:r>
              <w:r w:rsidR="00204B3C">
                <w:rPr>
                  <w:rFonts w:hint="eastAsia"/>
                  <w:szCs w:val="21"/>
                </w:rPr>
                <w:t>23:59</w:t>
              </w:r>
            </w:ins>
            <w:del w:id="59" w:author="Manami" w:date="2015-09-08T17:43:00Z">
              <w:r w:rsidR="00F70BBB" w:rsidRPr="00F70BBB" w:rsidDel="00204B3C">
                <w:rPr>
                  <w:rFonts w:hint="eastAsia"/>
                  <w:szCs w:val="21"/>
                </w:rPr>
                <w:delText>（木</w:delText>
              </w:r>
              <w:r w:rsidR="00557847" w:rsidRPr="00F70BBB" w:rsidDel="00204B3C">
                <w:rPr>
                  <w:rFonts w:hint="eastAsia"/>
                  <w:szCs w:val="21"/>
                </w:rPr>
                <w:delText>）</w:delText>
              </w:r>
              <w:r w:rsidR="00FB61F0" w:rsidRPr="00F70BBB" w:rsidDel="00204B3C">
                <w:rPr>
                  <w:rFonts w:hint="eastAsia"/>
                  <w:szCs w:val="21"/>
                </w:rPr>
                <w:delText>正午</w:delText>
              </w:r>
            </w:del>
            <w:r w:rsidRPr="00F70BBB">
              <w:rPr>
                <w:rFonts w:hint="eastAsia"/>
                <w:szCs w:val="21"/>
              </w:rPr>
              <w:t xml:space="preserve">　</w:t>
            </w:r>
            <w:r w:rsidR="002D6FFC" w:rsidRPr="00FE3DC9">
              <w:rPr>
                <w:b/>
                <w:color w:val="FF0000"/>
                <w:szCs w:val="21"/>
                <w:rPrChange w:id="60" w:author="Manami" w:date="2015-09-08T17:54:00Z">
                  <w:rPr>
                    <w:szCs w:val="21"/>
                  </w:rPr>
                </w:rPrChange>
              </w:rPr>
              <w:t>(</w:t>
            </w:r>
            <w:r w:rsidR="002D6FFC" w:rsidRPr="00FE3DC9">
              <w:rPr>
                <w:rFonts w:hint="eastAsia"/>
                <w:b/>
                <w:color w:val="FF0000"/>
                <w:szCs w:val="21"/>
                <w:rPrChange w:id="61" w:author="Manami" w:date="2015-09-08T17:54:00Z">
                  <w:rPr>
                    <w:rFonts w:hint="eastAsia"/>
                    <w:szCs w:val="21"/>
                  </w:rPr>
                </w:rPrChange>
              </w:rPr>
              <w:t>厳守</w:t>
            </w:r>
            <w:r w:rsidR="002D6FFC" w:rsidRPr="00FE3DC9">
              <w:rPr>
                <w:b/>
                <w:color w:val="FF0000"/>
                <w:szCs w:val="21"/>
                <w:rPrChange w:id="62" w:author="Manami" w:date="2015-09-08T17:54:00Z">
                  <w:rPr>
                    <w:szCs w:val="21"/>
                  </w:rPr>
                </w:rPrChange>
              </w:rPr>
              <w:t>)</w:t>
            </w:r>
          </w:p>
        </w:tc>
      </w:tr>
      <w:tr w:rsidR="00E74239" w14:paraId="13D5CC28" w14:textId="77777777" w:rsidTr="007567C4">
        <w:trPr>
          <w:trHeight w:val="469"/>
        </w:trPr>
        <w:tc>
          <w:tcPr>
            <w:tcW w:w="1894" w:type="dxa"/>
          </w:tcPr>
          <w:p w14:paraId="70A2D66B" w14:textId="77777777" w:rsidR="00E74239" w:rsidRDefault="00E74239" w:rsidP="00D1088D">
            <w:pPr>
              <w:spacing w:before="100" w:beforeAutospacing="1" w:line="276" w:lineRule="auto"/>
              <w:jc w:val="center"/>
              <w:rPr>
                <w:b/>
                <w:sz w:val="32"/>
                <w:szCs w:val="32"/>
                <w:u w:val="wave"/>
              </w:rPr>
            </w:pPr>
            <w:r w:rsidRPr="006A29A0">
              <w:rPr>
                <w:rFonts w:hint="eastAsia"/>
                <w:b/>
                <w:spacing w:val="158"/>
                <w:kern w:val="0"/>
                <w:fitText w:val="1266" w:id="144535811"/>
                <w:rPrChange w:id="63" w:author="Manami" w:date="2015-09-09T16:14:00Z">
                  <w:rPr>
                    <w:rFonts w:hint="eastAsia"/>
                    <w:b/>
                    <w:spacing w:val="158"/>
                    <w:kern w:val="0"/>
                  </w:rPr>
                </w:rPrChange>
              </w:rPr>
              <w:t>協定</w:t>
            </w:r>
            <w:r w:rsidRPr="006A29A0">
              <w:rPr>
                <w:rFonts w:hint="eastAsia"/>
                <w:b/>
                <w:spacing w:val="1"/>
                <w:kern w:val="0"/>
                <w:fitText w:val="1266" w:id="144535811"/>
                <w:rPrChange w:id="64" w:author="Manami" w:date="2015-09-09T16:14:00Z">
                  <w:rPr>
                    <w:rFonts w:hint="eastAsia"/>
                    <w:b/>
                    <w:spacing w:val="1"/>
                    <w:kern w:val="0"/>
                  </w:rPr>
                </w:rPrChange>
              </w:rPr>
              <w:t>校</w:t>
            </w:r>
          </w:p>
        </w:tc>
        <w:tc>
          <w:tcPr>
            <w:tcW w:w="7579" w:type="dxa"/>
            <w:gridSpan w:val="2"/>
          </w:tcPr>
          <w:p w14:paraId="3208BA09" w14:textId="77777777" w:rsidR="00E74239" w:rsidRDefault="00E74239" w:rsidP="002D6FFC">
            <w:pPr>
              <w:spacing w:before="100" w:beforeAutospacing="1" w:line="276" w:lineRule="auto"/>
              <w:rPr>
                <w:b/>
                <w:sz w:val="32"/>
                <w:szCs w:val="32"/>
                <w:u w:val="wave"/>
              </w:rPr>
            </w:pPr>
            <w:r>
              <w:rPr>
                <w:rFonts w:hint="eastAsia"/>
              </w:rPr>
              <w:t>ソウル大学校国際大学院</w:t>
            </w:r>
          </w:p>
        </w:tc>
      </w:tr>
      <w:tr w:rsidR="003A46FA" w14:paraId="14B7933F" w14:textId="77777777" w:rsidTr="007567C4">
        <w:trPr>
          <w:trHeight w:val="547"/>
        </w:trPr>
        <w:tc>
          <w:tcPr>
            <w:tcW w:w="1894" w:type="dxa"/>
            <w:tcBorders>
              <w:left w:val="single" w:sz="4" w:space="0" w:color="auto"/>
              <w:right w:val="single" w:sz="4" w:space="0" w:color="auto"/>
            </w:tcBorders>
            <w:vAlign w:val="center"/>
          </w:tcPr>
          <w:p w14:paraId="0C05C8B1" w14:textId="77777777" w:rsidR="003A46FA" w:rsidRPr="006B5D1C" w:rsidRDefault="003A46FA" w:rsidP="003A46FA">
            <w:pPr>
              <w:spacing w:before="100" w:beforeAutospacing="1" w:line="276" w:lineRule="auto"/>
              <w:ind w:firstLineChars="50" w:firstLine="105"/>
              <w:jc w:val="distribute"/>
              <w:rPr>
                <w:b/>
                <w:szCs w:val="21"/>
              </w:rPr>
            </w:pPr>
            <w:r w:rsidRPr="00597800">
              <w:rPr>
                <w:rFonts w:hint="eastAsia"/>
                <w:b/>
                <w:kern w:val="0"/>
                <w:szCs w:val="21"/>
              </w:rPr>
              <w:t>派遣期間</w:t>
            </w:r>
          </w:p>
        </w:tc>
        <w:tc>
          <w:tcPr>
            <w:tcW w:w="7579" w:type="dxa"/>
            <w:gridSpan w:val="2"/>
            <w:tcBorders>
              <w:left w:val="single" w:sz="4" w:space="0" w:color="auto"/>
            </w:tcBorders>
          </w:tcPr>
          <w:p w14:paraId="54F0DD94" w14:textId="77777777" w:rsidR="00637E62" w:rsidDel="00FE3DC9" w:rsidRDefault="00637E62">
            <w:pPr>
              <w:spacing w:before="100" w:beforeAutospacing="1" w:line="120" w:lineRule="atLeast"/>
              <w:rPr>
                <w:del w:id="65" w:author="Manami" w:date="2015-09-08T17:54:00Z"/>
                <w:lang w:eastAsia="zh-CN"/>
              </w:rPr>
            </w:pPr>
            <w:r>
              <w:rPr>
                <w:rFonts w:hint="eastAsia"/>
                <w:lang w:eastAsia="zh-CN"/>
              </w:rPr>
              <w:t>交換留学：</w:t>
            </w:r>
            <w:r>
              <w:rPr>
                <w:rFonts w:hint="eastAsia"/>
                <w:lang w:eastAsia="zh-CN"/>
              </w:rPr>
              <w:t>201</w:t>
            </w:r>
            <w:ins w:id="66" w:author="Manami" w:date="2015-09-08T17:43:00Z">
              <w:r w:rsidR="00204B3C">
                <w:rPr>
                  <w:rFonts w:hint="eastAsia"/>
                  <w:lang w:eastAsia="zh-CN"/>
                </w:rPr>
                <w:t>6</w:t>
              </w:r>
            </w:ins>
            <w:del w:id="67" w:author="Manami" w:date="2015-09-08T17:43:00Z">
              <w:r w:rsidDel="00204B3C">
                <w:rPr>
                  <w:rFonts w:hint="eastAsia"/>
                  <w:lang w:eastAsia="zh-CN"/>
                </w:rPr>
                <w:delText>5</w:delText>
              </w:r>
            </w:del>
            <w:r w:rsidR="003A46FA">
              <w:rPr>
                <w:rFonts w:hint="eastAsia"/>
                <w:lang w:eastAsia="zh-CN"/>
              </w:rPr>
              <w:t>年</w:t>
            </w:r>
            <w:r>
              <w:rPr>
                <w:rFonts w:hint="eastAsia"/>
                <w:lang w:eastAsia="zh-CN"/>
              </w:rPr>
              <w:t>3</w:t>
            </w:r>
            <w:r w:rsidR="003A46FA">
              <w:rPr>
                <w:rFonts w:hint="eastAsia"/>
                <w:lang w:eastAsia="zh-CN"/>
              </w:rPr>
              <w:t>月～</w:t>
            </w:r>
            <w:del w:id="68" w:author="Manami" w:date="2015-09-08T17:43:00Z">
              <w:r w:rsidDel="00204B3C">
                <w:rPr>
                  <w:rFonts w:hint="eastAsia"/>
                  <w:lang w:eastAsia="zh-CN"/>
                </w:rPr>
                <w:delText>2015</w:delText>
              </w:r>
            </w:del>
            <w:ins w:id="69" w:author="Manami" w:date="2015-09-08T17:43:00Z">
              <w:r w:rsidR="00204B3C">
                <w:rPr>
                  <w:rFonts w:hint="eastAsia"/>
                  <w:lang w:eastAsia="zh-CN"/>
                </w:rPr>
                <w:t>2016</w:t>
              </w:r>
            </w:ins>
            <w:r w:rsidR="003A46FA">
              <w:rPr>
                <w:rFonts w:hint="eastAsia"/>
                <w:lang w:eastAsia="zh-CN"/>
              </w:rPr>
              <w:t>年</w:t>
            </w:r>
            <w:r>
              <w:rPr>
                <w:rFonts w:hint="eastAsia"/>
                <w:lang w:eastAsia="zh-CN"/>
              </w:rPr>
              <w:t>6</w:t>
            </w:r>
            <w:r w:rsidR="003A46FA">
              <w:rPr>
                <w:rFonts w:hint="eastAsia"/>
                <w:lang w:eastAsia="zh-CN"/>
              </w:rPr>
              <w:t>月</w:t>
            </w:r>
            <w:del w:id="70" w:author="Manami" w:date="2015-09-08T17:54:00Z">
              <w:r w:rsidDel="00FE3DC9">
                <w:rPr>
                  <w:rFonts w:hint="eastAsia"/>
                  <w:lang w:eastAsia="zh-CN"/>
                </w:rPr>
                <w:delText>又</w:delText>
              </w:r>
            </w:del>
            <w:del w:id="71" w:author="Manami" w:date="2015-09-08T17:44:00Z">
              <w:r w:rsidDel="00204B3C">
                <w:rPr>
                  <w:rFonts w:hint="eastAsia"/>
                </w:rPr>
                <w:delText>は</w:delText>
              </w:r>
              <w:r w:rsidDel="00204B3C">
                <w:rPr>
                  <w:rFonts w:hint="eastAsia"/>
                  <w:lang w:eastAsia="zh-CN"/>
                </w:rPr>
                <w:delText>2015</w:delText>
              </w:r>
              <w:r w:rsidDel="00204B3C">
                <w:rPr>
                  <w:rFonts w:hint="eastAsia"/>
                  <w:lang w:eastAsia="zh-CN"/>
                </w:rPr>
                <w:delText>年</w:delText>
              </w:r>
              <w:r w:rsidDel="00204B3C">
                <w:rPr>
                  <w:rFonts w:hint="eastAsia"/>
                  <w:lang w:eastAsia="zh-CN"/>
                </w:rPr>
                <w:delText>9</w:delText>
              </w:r>
              <w:r w:rsidDel="00204B3C">
                <w:rPr>
                  <w:rFonts w:hint="eastAsia"/>
                  <w:lang w:eastAsia="zh-CN"/>
                </w:rPr>
                <w:delText>月～</w:delText>
              </w:r>
              <w:r w:rsidDel="00204B3C">
                <w:rPr>
                  <w:rFonts w:hint="eastAsia"/>
                  <w:lang w:eastAsia="zh-CN"/>
                </w:rPr>
                <w:delText>2015</w:delText>
              </w:r>
              <w:r w:rsidDel="00204B3C">
                <w:rPr>
                  <w:rFonts w:hint="eastAsia"/>
                  <w:lang w:eastAsia="zh-CN"/>
                </w:rPr>
                <w:delText>年</w:delText>
              </w:r>
              <w:r w:rsidDel="00204B3C">
                <w:rPr>
                  <w:rFonts w:hint="eastAsia"/>
                  <w:lang w:eastAsia="zh-CN"/>
                </w:rPr>
                <w:delText>12</w:delText>
              </w:r>
              <w:r w:rsidDel="00204B3C">
                <w:rPr>
                  <w:rFonts w:hint="eastAsia"/>
                  <w:lang w:eastAsia="zh-CN"/>
                </w:rPr>
                <w:delText>月</w:delText>
              </w:r>
            </w:del>
          </w:p>
          <w:p w14:paraId="37716835" w14:textId="77777777" w:rsidR="00637E62" w:rsidRPr="00637E62" w:rsidRDefault="00FE3DC9">
            <w:pPr>
              <w:spacing w:before="100" w:beforeAutospacing="1" w:line="120" w:lineRule="atLeast"/>
            </w:pPr>
            <w:ins w:id="72" w:author="Manami" w:date="2015-09-08T17:54:00Z">
              <w:r>
                <w:br/>
              </w:r>
            </w:ins>
            <w:r w:rsidR="00637E62">
              <w:rPr>
                <w:rFonts w:hint="eastAsia"/>
              </w:rPr>
              <w:t>ダブル・ディグリー：</w:t>
            </w:r>
            <w:del w:id="73" w:author="Manami" w:date="2015-09-08T17:44:00Z">
              <w:r w:rsidR="00637E62" w:rsidDel="00204B3C">
                <w:rPr>
                  <w:rFonts w:hint="eastAsia"/>
                </w:rPr>
                <w:delText>2015</w:delText>
              </w:r>
            </w:del>
            <w:ins w:id="74" w:author="Manami" w:date="2015-09-08T17:44:00Z">
              <w:r w:rsidR="00204B3C">
                <w:rPr>
                  <w:rFonts w:hint="eastAsia"/>
                </w:rPr>
                <w:t>2016</w:t>
              </w:r>
            </w:ins>
            <w:r w:rsidR="00637E62">
              <w:rPr>
                <w:rFonts w:hint="eastAsia"/>
              </w:rPr>
              <w:t>年</w:t>
            </w:r>
            <w:r w:rsidR="00637E62">
              <w:rPr>
                <w:rFonts w:hint="eastAsia"/>
              </w:rPr>
              <w:t>3</w:t>
            </w:r>
            <w:r w:rsidR="00637E62">
              <w:rPr>
                <w:rFonts w:hint="eastAsia"/>
              </w:rPr>
              <w:t>月～</w:t>
            </w:r>
            <w:del w:id="75" w:author="Manami" w:date="2015-09-08T17:44:00Z">
              <w:r w:rsidR="00637E62" w:rsidDel="00204B3C">
                <w:rPr>
                  <w:rFonts w:hint="eastAsia"/>
                </w:rPr>
                <w:delText>2015</w:delText>
              </w:r>
            </w:del>
            <w:ins w:id="76" w:author="Manami" w:date="2015-09-08T17:44:00Z">
              <w:r w:rsidR="00204B3C">
                <w:rPr>
                  <w:rFonts w:hint="eastAsia"/>
                </w:rPr>
                <w:t>2016</w:t>
              </w:r>
            </w:ins>
            <w:r w:rsidR="00637E62">
              <w:rPr>
                <w:rFonts w:hint="eastAsia"/>
              </w:rPr>
              <w:t>年</w:t>
            </w:r>
            <w:r w:rsidR="00637E62">
              <w:rPr>
                <w:rFonts w:hint="eastAsia"/>
              </w:rPr>
              <w:t>12</w:t>
            </w:r>
            <w:r w:rsidR="00637E62">
              <w:rPr>
                <w:rFonts w:hint="eastAsia"/>
              </w:rPr>
              <w:t>月</w:t>
            </w:r>
          </w:p>
        </w:tc>
      </w:tr>
      <w:tr w:rsidR="003A46FA" w:rsidRPr="00D16B10" w14:paraId="7E714808" w14:textId="77777777" w:rsidTr="007567C4">
        <w:trPr>
          <w:gridAfter w:val="1"/>
          <w:wAfter w:w="9" w:type="dxa"/>
          <w:cantSplit/>
          <w:trHeight w:val="988"/>
        </w:trPr>
        <w:tc>
          <w:tcPr>
            <w:tcW w:w="1894" w:type="dxa"/>
            <w:tcBorders>
              <w:left w:val="single" w:sz="4" w:space="0" w:color="auto"/>
              <w:bottom w:val="single" w:sz="4" w:space="0" w:color="auto"/>
              <w:right w:val="single" w:sz="4" w:space="0" w:color="auto"/>
            </w:tcBorders>
            <w:vAlign w:val="center"/>
          </w:tcPr>
          <w:p w14:paraId="61989121" w14:textId="77777777" w:rsidR="003A46FA" w:rsidRPr="00080A03" w:rsidRDefault="003A46FA" w:rsidP="00D1088D">
            <w:pPr>
              <w:spacing w:before="100" w:beforeAutospacing="1" w:line="276" w:lineRule="auto"/>
              <w:jc w:val="center"/>
              <w:rPr>
                <w:b/>
                <w:kern w:val="0"/>
              </w:rPr>
            </w:pPr>
            <w:r w:rsidRPr="006A29A0">
              <w:rPr>
                <w:rFonts w:hint="eastAsia"/>
                <w:b/>
                <w:spacing w:val="100"/>
                <w:kern w:val="0"/>
                <w:sz w:val="20"/>
                <w:szCs w:val="20"/>
                <w:fitText w:val="1407" w:id="144953856"/>
                <w:rPrChange w:id="77" w:author="Manami" w:date="2015-09-09T16:14:00Z">
                  <w:rPr>
                    <w:rFonts w:hint="eastAsia"/>
                    <w:b/>
                    <w:spacing w:val="100"/>
                    <w:kern w:val="0"/>
                    <w:sz w:val="20"/>
                    <w:szCs w:val="20"/>
                  </w:rPr>
                </w:rPrChange>
              </w:rPr>
              <w:t>応募書</w:t>
            </w:r>
            <w:r w:rsidRPr="006A29A0">
              <w:rPr>
                <w:rFonts w:hint="eastAsia"/>
                <w:b/>
                <w:spacing w:val="2"/>
                <w:kern w:val="0"/>
                <w:sz w:val="20"/>
                <w:szCs w:val="20"/>
                <w:fitText w:val="1407" w:id="144953856"/>
                <w:rPrChange w:id="78" w:author="Manami" w:date="2015-09-09T16:14:00Z">
                  <w:rPr>
                    <w:rFonts w:hint="eastAsia"/>
                    <w:b/>
                    <w:spacing w:val="2"/>
                    <w:kern w:val="0"/>
                    <w:sz w:val="20"/>
                    <w:szCs w:val="20"/>
                  </w:rPr>
                </w:rPrChange>
              </w:rPr>
              <w:t>類</w:t>
            </w:r>
          </w:p>
        </w:tc>
        <w:tc>
          <w:tcPr>
            <w:tcW w:w="7570" w:type="dxa"/>
            <w:tcBorders>
              <w:bottom w:val="single" w:sz="4" w:space="0" w:color="auto"/>
            </w:tcBorders>
          </w:tcPr>
          <w:p w14:paraId="35049680" w14:textId="77777777" w:rsidR="003A46FA" w:rsidRDefault="003A46FA" w:rsidP="00D16B10">
            <w:pPr>
              <w:pStyle w:val="ad"/>
              <w:numPr>
                <w:ilvl w:val="0"/>
                <w:numId w:val="10"/>
              </w:numPr>
              <w:ind w:leftChars="0"/>
            </w:pPr>
            <w:r>
              <w:rPr>
                <w:rFonts w:hint="eastAsia"/>
              </w:rPr>
              <w:t>CAMPUS Asia</w:t>
            </w:r>
            <w:r>
              <w:rPr>
                <w:rFonts w:hint="eastAsia"/>
              </w:rPr>
              <w:t>交換留学</w:t>
            </w:r>
            <w:ins w:id="79" w:author="Manami" w:date="2015-09-08T17:24:00Z">
              <w:r w:rsidR="00E44757">
                <w:rPr>
                  <w:rFonts w:hint="eastAsia"/>
                </w:rPr>
                <w:t>／ダブル・ディグリー</w:t>
              </w:r>
            </w:ins>
            <w:r>
              <w:rPr>
                <w:rFonts w:hint="eastAsia"/>
              </w:rPr>
              <w:t>申請調書</w:t>
            </w:r>
          </w:p>
          <w:p w14:paraId="0C0E7B7A" w14:textId="77777777" w:rsidR="003A46FA" w:rsidRDefault="003A46FA" w:rsidP="004038A4">
            <w:r>
              <w:rPr>
                <w:rFonts w:hint="eastAsia"/>
              </w:rPr>
              <w:t>②</w:t>
            </w:r>
            <w:r w:rsidR="004038A4">
              <w:rPr>
                <w:rFonts w:hint="eastAsia"/>
              </w:rPr>
              <w:t xml:space="preserve">  </w:t>
            </w:r>
            <w:r>
              <w:rPr>
                <w:rFonts w:hint="eastAsia"/>
              </w:rPr>
              <w:t xml:space="preserve">TOEFL </w:t>
            </w:r>
            <w:r>
              <w:rPr>
                <w:rFonts w:hint="eastAsia"/>
              </w:rPr>
              <w:t>の成績証明書（写し可）</w:t>
            </w:r>
            <w:r w:rsidR="004038A4">
              <w:rPr>
                <w:rFonts w:hint="eastAsia"/>
              </w:rPr>
              <w:t>（</w:t>
            </w:r>
            <w:r>
              <w:rPr>
                <w:rFonts w:hint="eastAsia"/>
              </w:rPr>
              <w:t>過去</w:t>
            </w:r>
            <w:r>
              <w:rPr>
                <w:rFonts w:hint="eastAsia"/>
              </w:rPr>
              <w:t>2</w:t>
            </w:r>
            <w:r>
              <w:rPr>
                <w:rFonts w:hint="eastAsia"/>
              </w:rPr>
              <w:t>年以内に受験したものに限る</w:t>
            </w:r>
            <w:r w:rsidR="004038A4">
              <w:rPr>
                <w:rFonts w:hint="eastAsia"/>
              </w:rPr>
              <w:t>）</w:t>
            </w:r>
          </w:p>
          <w:p w14:paraId="22A3BC08" w14:textId="77777777" w:rsidR="003A46FA" w:rsidRPr="00204B3C" w:rsidRDefault="003A46FA">
            <w:pPr>
              <w:pStyle w:val="ab"/>
              <w:ind w:left="210" w:right="113" w:hangingChars="100" w:hanging="210"/>
              <w:rPr>
                <w:rPrChange w:id="80" w:author="Manami" w:date="2015-09-08T17:44:00Z">
                  <w:rPr>
                    <w:b/>
                    <w:sz w:val="18"/>
                    <w:szCs w:val="18"/>
                  </w:rPr>
                </w:rPrChange>
              </w:rPr>
              <w:pPrChange w:id="81" w:author="Manami" w:date="2015-09-08T17:55:00Z">
                <w:pPr>
                  <w:pStyle w:val="ab"/>
                  <w:ind w:right="113"/>
                </w:pPr>
              </w:pPrChange>
            </w:pPr>
            <w:r>
              <w:rPr>
                <w:rFonts w:hint="eastAsia"/>
              </w:rPr>
              <w:t>③</w:t>
            </w:r>
            <w:r w:rsidR="00637E62">
              <w:rPr>
                <w:rFonts w:hint="eastAsia"/>
              </w:rPr>
              <w:t xml:space="preserve">　</w:t>
            </w:r>
            <w:r>
              <w:rPr>
                <w:rFonts w:hint="eastAsia"/>
              </w:rPr>
              <w:t>公共政策大学院の成績証明書</w:t>
            </w:r>
            <w:ins w:id="82" w:author="Manami" w:date="2015-09-08T17:55:00Z">
              <w:r w:rsidR="00FE3DC9">
                <w:br/>
              </w:r>
            </w:ins>
            <w:r w:rsidR="004038A4">
              <w:rPr>
                <w:rFonts w:hint="eastAsia"/>
              </w:rPr>
              <w:t>（</w:t>
            </w:r>
            <w:del w:id="83" w:author="Manami" w:date="2015-09-08T17:55:00Z">
              <w:r w:rsidR="004038A4" w:rsidDel="00FE3DC9">
                <w:rPr>
                  <w:rFonts w:hint="eastAsia"/>
                </w:rPr>
                <w:delText>２０１</w:delText>
              </w:r>
            </w:del>
            <w:ins w:id="84" w:author="Manami" w:date="2015-09-08T17:55:00Z">
              <w:r w:rsidR="00FE3DC9">
                <w:rPr>
                  <w:rFonts w:hint="eastAsia"/>
                </w:rPr>
                <w:t>2015</w:t>
              </w:r>
            </w:ins>
            <w:del w:id="85" w:author="Manami" w:date="2015-09-08T17:24:00Z">
              <w:r w:rsidR="004038A4" w:rsidDel="00E44757">
                <w:rPr>
                  <w:rFonts w:hint="eastAsia"/>
                </w:rPr>
                <w:delText>４</w:delText>
              </w:r>
            </w:del>
            <w:r w:rsidR="004038A4">
              <w:rPr>
                <w:rFonts w:hint="eastAsia"/>
              </w:rPr>
              <w:t>年度</w:t>
            </w:r>
            <w:del w:id="86" w:author="Manami" w:date="2015-09-08T17:44:00Z">
              <w:r w:rsidR="004038A4" w:rsidDel="00204B3C">
                <w:rPr>
                  <w:rFonts w:hint="eastAsia"/>
                </w:rPr>
                <w:delText>４月</w:delText>
              </w:r>
            </w:del>
            <w:ins w:id="87" w:author="Manami" w:date="2015-09-08T17:55:00Z">
              <w:r w:rsidR="00FE3DC9">
                <w:rPr>
                  <w:rFonts w:hint="eastAsia"/>
                </w:rPr>
                <w:t>9</w:t>
              </w:r>
            </w:ins>
            <w:ins w:id="88" w:author="Manami" w:date="2015-09-08T17:44:00Z">
              <w:r w:rsidR="00204B3C">
                <w:rPr>
                  <w:rFonts w:hint="eastAsia"/>
                </w:rPr>
                <w:t>月</w:t>
              </w:r>
            </w:ins>
            <w:r w:rsidR="004038A4">
              <w:rPr>
                <w:rFonts w:hint="eastAsia"/>
              </w:rPr>
              <w:t>入学の学生</w:t>
            </w:r>
            <w:r w:rsidR="00637E62">
              <w:rPr>
                <w:rFonts w:hint="eastAsia"/>
              </w:rPr>
              <w:t>で</w:t>
            </w:r>
            <w:del w:id="89" w:author="Manami" w:date="2015-09-08T17:45:00Z">
              <w:r w:rsidR="00637E62" w:rsidDel="00204B3C">
                <w:rPr>
                  <w:rFonts w:hint="eastAsia"/>
                </w:rPr>
                <w:delText>夏学期の</w:delText>
              </w:r>
            </w:del>
            <w:r w:rsidR="00637E62">
              <w:rPr>
                <w:rFonts w:hint="eastAsia"/>
              </w:rPr>
              <w:t>成績が出ていない場合は</w:t>
            </w:r>
            <w:r>
              <w:rPr>
                <w:rFonts w:hint="eastAsia"/>
              </w:rPr>
              <w:t>学部の成績証明書）</w:t>
            </w:r>
          </w:p>
        </w:tc>
      </w:tr>
      <w:tr w:rsidR="004038A4" w14:paraId="6C8169E5" w14:textId="77777777" w:rsidTr="007567C4">
        <w:trPr>
          <w:trHeight w:val="1236"/>
        </w:trPr>
        <w:tc>
          <w:tcPr>
            <w:tcW w:w="1894" w:type="dxa"/>
            <w:vAlign w:val="center"/>
          </w:tcPr>
          <w:p w14:paraId="5AE565E6" w14:textId="77777777" w:rsidR="004038A4" w:rsidRPr="00FE3DC9" w:rsidRDefault="004038A4">
            <w:pPr>
              <w:spacing w:before="100" w:beforeAutospacing="1" w:line="276" w:lineRule="auto"/>
              <w:jc w:val="center"/>
              <w:rPr>
                <w:b/>
                <w:spacing w:val="7"/>
                <w:w w:val="87"/>
                <w:kern w:val="0"/>
                <w:sz w:val="18"/>
                <w:szCs w:val="18"/>
                <w:rPrChange w:id="90" w:author="Manami" w:date="2015-09-08T17:54:00Z">
                  <w:rPr>
                    <w:b/>
                    <w:sz w:val="20"/>
                    <w:szCs w:val="20"/>
                  </w:rPr>
                </w:rPrChange>
              </w:rPr>
            </w:pPr>
            <w:r w:rsidRPr="006A29A0">
              <w:rPr>
                <w:rFonts w:hint="eastAsia"/>
                <w:b/>
                <w:spacing w:val="17"/>
                <w:w w:val="66"/>
                <w:kern w:val="0"/>
                <w:sz w:val="22"/>
                <w:szCs w:val="18"/>
                <w:fitText w:val="689" w:id="960787968"/>
                <w:rPrChange w:id="91" w:author="Manami" w:date="2015-09-09T16:14:00Z">
                  <w:rPr>
                    <w:rFonts w:hint="eastAsia"/>
                    <w:b/>
                    <w:spacing w:val="7"/>
                    <w:w w:val="87"/>
                    <w:kern w:val="0"/>
                    <w:sz w:val="18"/>
                    <w:szCs w:val="18"/>
                  </w:rPr>
                </w:rPrChange>
              </w:rPr>
              <w:lastRenderedPageBreak/>
              <w:t>応募書</w:t>
            </w:r>
            <w:r w:rsidRPr="006A29A0">
              <w:rPr>
                <w:rFonts w:hint="eastAsia"/>
                <w:b/>
                <w:w w:val="66"/>
                <w:kern w:val="0"/>
                <w:sz w:val="22"/>
                <w:szCs w:val="18"/>
                <w:fitText w:val="689" w:id="960787968"/>
                <w:rPrChange w:id="92" w:author="Manami" w:date="2015-09-09T16:14:00Z">
                  <w:rPr>
                    <w:rFonts w:hint="eastAsia"/>
                    <w:b/>
                    <w:spacing w:val="7"/>
                    <w:w w:val="87"/>
                    <w:kern w:val="0"/>
                    <w:sz w:val="18"/>
                    <w:szCs w:val="18"/>
                  </w:rPr>
                </w:rPrChange>
              </w:rPr>
              <w:t>類</w:t>
            </w:r>
            <w:ins w:id="93" w:author="Manami" w:date="2015-09-08T17:54:00Z">
              <w:r w:rsidR="00FE3DC9" w:rsidRPr="00FE3DC9">
                <w:rPr>
                  <w:b/>
                  <w:spacing w:val="7"/>
                  <w:w w:val="87"/>
                  <w:kern w:val="0"/>
                  <w:sz w:val="22"/>
                  <w:szCs w:val="18"/>
                  <w:rPrChange w:id="94" w:author="Manami" w:date="2015-09-08T17:55:00Z">
                    <w:rPr>
                      <w:b/>
                      <w:spacing w:val="7"/>
                      <w:w w:val="87"/>
                      <w:kern w:val="0"/>
                      <w:sz w:val="18"/>
                      <w:szCs w:val="18"/>
                    </w:rPr>
                  </w:rPrChange>
                </w:rPr>
                <w:br/>
              </w:r>
            </w:ins>
            <w:r w:rsidRPr="006A29A0">
              <w:rPr>
                <w:rFonts w:hint="eastAsia"/>
                <w:b/>
                <w:spacing w:val="16"/>
                <w:w w:val="66"/>
                <w:kern w:val="0"/>
                <w:sz w:val="22"/>
                <w:szCs w:val="18"/>
                <w:fitText w:val="683" w:id="960787969"/>
                <w:rPrChange w:id="95" w:author="Manami" w:date="2015-09-09T16:14:00Z">
                  <w:rPr>
                    <w:rFonts w:hint="eastAsia"/>
                    <w:b/>
                    <w:spacing w:val="7"/>
                    <w:w w:val="87"/>
                    <w:kern w:val="0"/>
                    <w:sz w:val="18"/>
                    <w:szCs w:val="18"/>
                  </w:rPr>
                </w:rPrChange>
              </w:rPr>
              <w:t>提出方</w:t>
            </w:r>
            <w:r w:rsidRPr="006A29A0">
              <w:rPr>
                <w:rFonts w:hint="eastAsia"/>
                <w:b/>
                <w:w w:val="66"/>
                <w:kern w:val="0"/>
                <w:sz w:val="22"/>
                <w:szCs w:val="18"/>
                <w:fitText w:val="683" w:id="960787969"/>
                <w:rPrChange w:id="96" w:author="Manami" w:date="2015-09-09T16:14:00Z">
                  <w:rPr>
                    <w:rFonts w:hint="eastAsia"/>
                    <w:b/>
                    <w:spacing w:val="7"/>
                    <w:w w:val="87"/>
                    <w:kern w:val="0"/>
                    <w:sz w:val="18"/>
                    <w:szCs w:val="18"/>
                  </w:rPr>
                </w:rPrChange>
              </w:rPr>
              <w:t>法</w:t>
            </w:r>
          </w:p>
        </w:tc>
        <w:tc>
          <w:tcPr>
            <w:tcW w:w="7579" w:type="dxa"/>
            <w:gridSpan w:val="2"/>
          </w:tcPr>
          <w:p w14:paraId="2D83004C" w14:textId="77777777" w:rsidR="004038A4" w:rsidRDefault="004038A4" w:rsidP="00597800">
            <w:pPr>
              <w:ind w:left="3780" w:hangingChars="1800" w:hanging="3780"/>
            </w:pPr>
            <w:r>
              <w:rPr>
                <w:rFonts w:hint="eastAsia"/>
              </w:rPr>
              <w:t>上記応募書類の電子データを送付</w:t>
            </w:r>
            <w:ins w:id="97" w:author="Manami" w:date="2015-09-08T17:56:00Z">
              <w:r w:rsidR="00FE3DC9">
                <w:rPr>
                  <w:rFonts w:hint="eastAsia"/>
                </w:rPr>
                <w:t xml:space="preserve">　→</w:t>
              </w:r>
            </w:ins>
            <w:del w:id="98" w:author="Manami" w:date="2015-09-08T17:55:00Z">
              <w:r w:rsidDel="00FE3DC9">
                <w:rPr>
                  <w:rFonts w:hint="eastAsia"/>
                </w:rPr>
                <w:delText xml:space="preserve">　</w:delText>
              </w:r>
              <w:r w:rsidRPr="0026657A" w:rsidDel="00FE3DC9">
                <w:rPr>
                  <w:rFonts w:hint="eastAsia"/>
                  <w:b/>
                </w:rPr>
                <w:delText>→</w:delText>
              </w:r>
            </w:del>
            <w:r>
              <w:rPr>
                <w:rFonts w:hint="eastAsia"/>
              </w:rPr>
              <w:t xml:space="preserve">　東京大学大学院公共政策学教育部</w:t>
            </w:r>
          </w:p>
          <w:p w14:paraId="15AF31FD" w14:textId="77777777" w:rsidR="004038A4" w:rsidRDefault="004038A4" w:rsidP="00597800">
            <w:pPr>
              <w:ind w:leftChars="1800" w:left="3780"/>
            </w:pPr>
            <w:r>
              <w:rPr>
                <w:rFonts w:hint="eastAsia"/>
              </w:rPr>
              <w:t>国際企画チーム</w:t>
            </w:r>
            <w:del w:id="99" w:author="Manami" w:date="2015-09-08T17:24:00Z">
              <w:r w:rsidR="00637E62" w:rsidDel="00E44757">
                <w:rPr>
                  <w:rFonts w:hint="eastAsia"/>
                </w:rPr>
                <w:delText>616</w:delText>
              </w:r>
            </w:del>
            <w:ins w:id="100" w:author="Manami" w:date="2015-09-08T17:24:00Z">
              <w:r w:rsidR="00E44757">
                <w:rPr>
                  <w:rFonts w:hint="eastAsia"/>
                </w:rPr>
                <w:t>629</w:t>
              </w:r>
            </w:ins>
            <w:r w:rsidR="00637E62">
              <w:rPr>
                <w:rFonts w:hint="eastAsia"/>
              </w:rPr>
              <w:t>号室（担当：</w:t>
            </w:r>
            <w:del w:id="101" w:author="Manami" w:date="2015-09-08T17:25:00Z">
              <w:r w:rsidR="00A42DBE" w:rsidDel="00E44757">
                <w:rPr>
                  <w:rFonts w:hint="eastAsia"/>
                </w:rPr>
                <w:delText>小川</w:delText>
              </w:r>
            </w:del>
            <w:ins w:id="102" w:author="Manami" w:date="2015-09-08T17:25:00Z">
              <w:r w:rsidR="00E44757">
                <w:rPr>
                  <w:rFonts w:hint="eastAsia"/>
                </w:rPr>
                <w:t>佐藤</w:t>
              </w:r>
            </w:ins>
            <w:r>
              <w:rPr>
                <w:rFonts w:hint="eastAsia"/>
              </w:rPr>
              <w:t>）</w:t>
            </w:r>
          </w:p>
          <w:p w14:paraId="7D1D6A3C" w14:textId="77777777" w:rsidR="004038A4" w:rsidRPr="008D571A" w:rsidRDefault="004038A4" w:rsidP="008D571A">
            <w:r>
              <w:rPr>
                <w:rFonts w:hint="eastAsia"/>
              </w:rPr>
              <w:tab/>
            </w:r>
            <w:r>
              <w:rPr>
                <w:rFonts w:hint="eastAsia"/>
              </w:rPr>
              <w:tab/>
            </w:r>
            <w:r>
              <w:rPr>
                <w:rFonts w:hint="eastAsia"/>
              </w:rPr>
              <w:t xml:space="preserve">　　　　　　　　　　</w:t>
            </w:r>
            <w:r>
              <w:rPr>
                <w:rFonts w:hint="eastAsia"/>
              </w:rPr>
              <w:t xml:space="preserve">Email : </w:t>
            </w:r>
            <w:r w:rsidRPr="00D73503">
              <w:rPr>
                <w:rFonts w:hint="eastAsia"/>
              </w:rPr>
              <w:t>campusasia@pp.u-tokyo.ac.jp</w:t>
            </w:r>
          </w:p>
        </w:tc>
      </w:tr>
      <w:tr w:rsidR="004038A4" w:rsidRPr="00350CFE" w14:paraId="53C72FA7" w14:textId="77777777" w:rsidTr="007567C4">
        <w:tc>
          <w:tcPr>
            <w:tcW w:w="1894" w:type="dxa"/>
          </w:tcPr>
          <w:p w14:paraId="3BC857D3" w14:textId="77777777" w:rsidR="004038A4" w:rsidRPr="00D1088D" w:rsidRDefault="004038A4" w:rsidP="006614F7">
            <w:pPr>
              <w:jc w:val="center"/>
              <w:rPr>
                <w:sz w:val="18"/>
                <w:szCs w:val="18"/>
              </w:rPr>
            </w:pPr>
            <w:r w:rsidRPr="006A29A0">
              <w:rPr>
                <w:rFonts w:hint="eastAsia"/>
                <w:b/>
                <w:spacing w:val="88"/>
                <w:kern w:val="0"/>
                <w:fitText w:val="1372" w:id="144954371"/>
                <w:rPrChange w:id="103" w:author="Manami" w:date="2015-09-09T16:14:00Z">
                  <w:rPr>
                    <w:rFonts w:hint="eastAsia"/>
                    <w:b/>
                    <w:spacing w:val="88"/>
                    <w:kern w:val="0"/>
                  </w:rPr>
                </w:rPrChange>
              </w:rPr>
              <w:t>選抜方</w:t>
            </w:r>
            <w:r w:rsidRPr="006A29A0">
              <w:rPr>
                <w:rFonts w:hint="eastAsia"/>
                <w:b/>
                <w:kern w:val="0"/>
                <w:fitText w:val="1372" w:id="144954371"/>
                <w:rPrChange w:id="104" w:author="Manami" w:date="2015-09-09T16:14:00Z">
                  <w:rPr>
                    <w:rFonts w:hint="eastAsia"/>
                    <w:b/>
                    <w:kern w:val="0"/>
                  </w:rPr>
                </w:rPrChange>
              </w:rPr>
              <w:t>法</w:t>
            </w:r>
          </w:p>
        </w:tc>
        <w:tc>
          <w:tcPr>
            <w:tcW w:w="7579" w:type="dxa"/>
            <w:gridSpan w:val="2"/>
          </w:tcPr>
          <w:p w14:paraId="0FDE0735" w14:textId="77777777" w:rsidR="004038A4" w:rsidRPr="0015651D" w:rsidRDefault="004038A4" w:rsidP="004038A4">
            <w:r w:rsidRPr="006B3A35">
              <w:rPr>
                <w:rFonts w:hint="eastAsia"/>
              </w:rPr>
              <w:t>公共政策大学院国際連携委員会による書類選考及び面接</w:t>
            </w:r>
          </w:p>
        </w:tc>
      </w:tr>
      <w:tr w:rsidR="004038A4" w:rsidRPr="00350CFE" w14:paraId="2E2FF20D" w14:textId="77777777" w:rsidTr="007567C4">
        <w:tc>
          <w:tcPr>
            <w:tcW w:w="1894" w:type="dxa"/>
          </w:tcPr>
          <w:p w14:paraId="1B7C0ABD" w14:textId="77777777" w:rsidR="004038A4" w:rsidRPr="00350CFE" w:rsidRDefault="004038A4" w:rsidP="00D1088D">
            <w:pPr>
              <w:jc w:val="center"/>
            </w:pPr>
            <w:r w:rsidRPr="006A29A0">
              <w:rPr>
                <w:rFonts w:hint="eastAsia"/>
                <w:b/>
                <w:spacing w:val="88"/>
                <w:kern w:val="0"/>
                <w:fitText w:val="1372" w:id="144954370"/>
                <w:rPrChange w:id="105" w:author="Manami" w:date="2015-09-09T16:14:00Z">
                  <w:rPr>
                    <w:rFonts w:hint="eastAsia"/>
                    <w:b/>
                    <w:spacing w:val="88"/>
                    <w:kern w:val="0"/>
                  </w:rPr>
                </w:rPrChange>
              </w:rPr>
              <w:t>面接日</w:t>
            </w:r>
            <w:r w:rsidRPr="006A29A0">
              <w:rPr>
                <w:rFonts w:hint="eastAsia"/>
                <w:b/>
                <w:kern w:val="0"/>
                <w:fitText w:val="1372" w:id="144954370"/>
                <w:rPrChange w:id="106" w:author="Manami" w:date="2015-09-09T16:14:00Z">
                  <w:rPr>
                    <w:rFonts w:hint="eastAsia"/>
                    <w:b/>
                    <w:kern w:val="0"/>
                  </w:rPr>
                </w:rPrChange>
              </w:rPr>
              <w:t>時</w:t>
            </w:r>
          </w:p>
        </w:tc>
        <w:tc>
          <w:tcPr>
            <w:tcW w:w="7579" w:type="dxa"/>
            <w:gridSpan w:val="2"/>
          </w:tcPr>
          <w:p w14:paraId="00B4ABD0" w14:textId="4185D613" w:rsidR="004038A4" w:rsidRPr="00760191" w:rsidRDefault="00AD7872" w:rsidP="00204B3C">
            <w:pPr>
              <w:rPr>
                <w:b/>
              </w:rPr>
            </w:pPr>
            <w:del w:id="107" w:author="Manami" w:date="2015-09-08T18:00:00Z">
              <w:r w:rsidDel="00FE3DC9">
                <w:rPr>
                  <w:rFonts w:hint="eastAsia"/>
                  <w:b/>
                </w:rPr>
                <w:delText>２０１</w:delText>
              </w:r>
            </w:del>
            <w:del w:id="108" w:author="Manami" w:date="2015-09-08T17:25:00Z">
              <w:r w:rsidDel="00E44757">
                <w:rPr>
                  <w:rFonts w:hint="eastAsia"/>
                  <w:b/>
                </w:rPr>
                <w:delText>４</w:delText>
              </w:r>
            </w:del>
            <w:ins w:id="109" w:author="Manami" w:date="2015-09-08T18:00:00Z">
              <w:r w:rsidR="00FE3DC9">
                <w:rPr>
                  <w:rFonts w:hint="eastAsia"/>
                  <w:b/>
                </w:rPr>
                <w:t>2015</w:t>
              </w:r>
            </w:ins>
            <w:r>
              <w:rPr>
                <w:rFonts w:hint="eastAsia"/>
                <w:b/>
              </w:rPr>
              <w:t>年</w:t>
            </w:r>
            <w:r w:rsidR="00A42DBE">
              <w:rPr>
                <w:rFonts w:hint="eastAsia"/>
                <w:b/>
              </w:rPr>
              <w:t>9</w:t>
            </w:r>
            <w:r>
              <w:rPr>
                <w:rFonts w:hint="eastAsia"/>
                <w:b/>
              </w:rPr>
              <w:t>月</w:t>
            </w:r>
            <w:del w:id="110" w:author="Manami" w:date="2015-09-08T17:25:00Z">
              <w:r w:rsidR="00A42DBE" w:rsidDel="00E44757">
                <w:rPr>
                  <w:rFonts w:hint="eastAsia"/>
                  <w:b/>
                </w:rPr>
                <w:delText>XX</w:delText>
              </w:r>
            </w:del>
            <w:ins w:id="111" w:author="Manami" w:date="2015-09-08T17:25:00Z">
              <w:r w:rsidR="00E44757">
                <w:rPr>
                  <w:rFonts w:hint="eastAsia"/>
                  <w:b/>
                </w:rPr>
                <w:t>2</w:t>
              </w:r>
            </w:ins>
            <w:ins w:id="112" w:author="Manami" w:date="2015-09-09T16:12:00Z">
              <w:r w:rsidR="006975B3">
                <w:rPr>
                  <w:rFonts w:hint="eastAsia"/>
                  <w:b/>
                </w:rPr>
                <w:t>5</w:t>
              </w:r>
            </w:ins>
            <w:r w:rsidR="004038A4" w:rsidRPr="00760191">
              <w:rPr>
                <w:rFonts w:hint="eastAsia"/>
                <w:b/>
              </w:rPr>
              <w:t>日</w:t>
            </w:r>
            <w:r w:rsidR="00760191" w:rsidRPr="00760191">
              <w:rPr>
                <w:rFonts w:hint="eastAsia"/>
                <w:b/>
              </w:rPr>
              <w:t xml:space="preserve">　</w:t>
            </w:r>
            <w:ins w:id="113" w:author="Manami" w:date="2015-09-08T17:45:00Z">
              <w:r w:rsidR="00204B3C">
                <w:rPr>
                  <w:rFonts w:hint="eastAsia"/>
                  <w:b/>
                </w:rPr>
                <w:t>～</w:t>
              </w:r>
            </w:ins>
            <w:ins w:id="114" w:author="Manami" w:date="2015-09-08T17:46:00Z">
              <w:r w:rsidR="00204B3C">
                <w:rPr>
                  <w:rFonts w:hint="eastAsia"/>
                  <w:b/>
                </w:rPr>
                <w:t>9</w:t>
              </w:r>
              <w:r w:rsidR="00204B3C">
                <w:rPr>
                  <w:rFonts w:hint="eastAsia"/>
                  <w:b/>
                </w:rPr>
                <w:t>月</w:t>
              </w:r>
              <w:r w:rsidR="00204B3C">
                <w:rPr>
                  <w:rFonts w:hint="eastAsia"/>
                  <w:b/>
                </w:rPr>
                <w:t>30</w:t>
              </w:r>
            </w:ins>
            <w:ins w:id="115" w:author="Manami" w:date="2015-09-08T17:45:00Z">
              <w:r w:rsidR="00204B3C">
                <w:rPr>
                  <w:rFonts w:hint="eastAsia"/>
                  <w:b/>
                </w:rPr>
                <w:t>日</w:t>
              </w:r>
            </w:ins>
            <w:bookmarkStart w:id="116" w:name="_GoBack"/>
            <w:bookmarkEnd w:id="116"/>
            <w:del w:id="117" w:author="Manami" w:date="2015-09-08T17:46:00Z">
              <w:r w:rsidR="00A42DBE" w:rsidDel="00204B3C">
                <w:rPr>
                  <w:rFonts w:hint="eastAsia"/>
                  <w:b/>
                  <w:color w:val="FF0000"/>
                </w:rPr>
                <w:delText>00</w:delText>
              </w:r>
              <w:r w:rsidR="00760191" w:rsidRPr="00AD7872" w:rsidDel="00204B3C">
                <w:rPr>
                  <w:rFonts w:hint="eastAsia"/>
                  <w:b/>
                  <w:color w:val="FF0000"/>
                </w:rPr>
                <w:delText>：</w:delText>
              </w:r>
              <w:r w:rsidR="00760191" w:rsidRPr="00AD7872" w:rsidDel="00204B3C">
                <w:rPr>
                  <w:rFonts w:hint="eastAsia"/>
                  <w:b/>
                  <w:color w:val="FF0000"/>
                </w:rPr>
                <w:delText>00</w:delText>
              </w:r>
              <w:r w:rsidR="00760191" w:rsidRPr="00AD7872" w:rsidDel="00204B3C">
                <w:rPr>
                  <w:rFonts w:hint="eastAsia"/>
                  <w:b/>
                  <w:color w:val="FF0000"/>
                </w:rPr>
                <w:delText>～</w:delText>
              </w:r>
              <w:r w:rsidR="00A42DBE" w:rsidDel="00204B3C">
                <w:rPr>
                  <w:rFonts w:hint="eastAsia"/>
                  <w:b/>
                  <w:color w:val="FF0000"/>
                </w:rPr>
                <w:delText>00</w:delText>
              </w:r>
              <w:r w:rsidR="00760191" w:rsidRPr="00AD7872" w:rsidDel="00204B3C">
                <w:rPr>
                  <w:rFonts w:hint="eastAsia"/>
                  <w:b/>
                  <w:color w:val="FF0000"/>
                </w:rPr>
                <w:delText>：</w:delText>
              </w:r>
              <w:r w:rsidR="00760191" w:rsidRPr="00AD7872" w:rsidDel="00204B3C">
                <w:rPr>
                  <w:rFonts w:hint="eastAsia"/>
                  <w:b/>
                  <w:color w:val="FF0000"/>
                </w:rPr>
                <w:delText>00</w:delText>
              </w:r>
            </w:del>
            <w:del w:id="118" w:author="Manami" w:date="2015-09-08T17:56:00Z">
              <w:r w:rsidR="00760191" w:rsidRPr="00760191" w:rsidDel="00FE3DC9">
                <w:rPr>
                  <w:rFonts w:hint="eastAsia"/>
                  <w:b/>
                </w:rPr>
                <w:delText xml:space="preserve">　</w:delText>
              </w:r>
            </w:del>
            <w:del w:id="119" w:author="Manami" w:date="2015-09-08T17:46:00Z">
              <w:r w:rsidR="00760191" w:rsidRPr="00760191" w:rsidDel="00204B3C">
                <w:rPr>
                  <w:rFonts w:hint="eastAsia"/>
                  <w:b/>
                </w:rPr>
                <w:delText>（日時の個別調整はできません）</w:delText>
              </w:r>
            </w:del>
          </w:p>
        </w:tc>
      </w:tr>
      <w:tr w:rsidR="004038A4" w:rsidRPr="00350CFE" w14:paraId="07DA1D82" w14:textId="77777777" w:rsidTr="007567C4">
        <w:tc>
          <w:tcPr>
            <w:tcW w:w="1894" w:type="dxa"/>
          </w:tcPr>
          <w:p w14:paraId="0065AC01" w14:textId="77777777" w:rsidR="004038A4" w:rsidRPr="00350CFE" w:rsidRDefault="004038A4" w:rsidP="00D1088D">
            <w:pPr>
              <w:jc w:val="center"/>
            </w:pPr>
            <w:r w:rsidRPr="006A29A0">
              <w:rPr>
                <w:rFonts w:hint="eastAsia"/>
                <w:b/>
                <w:spacing w:val="16"/>
                <w:w w:val="77"/>
                <w:kern w:val="0"/>
                <w:sz w:val="16"/>
                <w:szCs w:val="16"/>
                <w:fitText w:val="1372" w:id="144954369"/>
                <w:rPrChange w:id="120" w:author="Manami" w:date="2015-09-09T16:14:00Z">
                  <w:rPr>
                    <w:rFonts w:hint="eastAsia"/>
                    <w:b/>
                    <w:spacing w:val="16"/>
                    <w:w w:val="77"/>
                    <w:kern w:val="0"/>
                    <w:sz w:val="16"/>
                    <w:szCs w:val="16"/>
                  </w:rPr>
                </w:rPrChange>
              </w:rPr>
              <w:t>東大からの推薦決</w:t>
            </w:r>
            <w:r w:rsidRPr="006A29A0">
              <w:rPr>
                <w:rFonts w:hint="eastAsia"/>
                <w:b/>
                <w:spacing w:val="-1"/>
                <w:w w:val="77"/>
                <w:kern w:val="0"/>
                <w:sz w:val="16"/>
                <w:szCs w:val="16"/>
                <w:fitText w:val="1372" w:id="144954369"/>
                <w:rPrChange w:id="121" w:author="Manami" w:date="2015-09-09T16:14:00Z">
                  <w:rPr>
                    <w:rFonts w:hint="eastAsia"/>
                    <w:b/>
                    <w:spacing w:val="-1"/>
                    <w:w w:val="77"/>
                    <w:kern w:val="0"/>
                    <w:sz w:val="16"/>
                    <w:szCs w:val="16"/>
                  </w:rPr>
                </w:rPrChange>
              </w:rPr>
              <w:t>定</w:t>
            </w:r>
          </w:p>
        </w:tc>
        <w:tc>
          <w:tcPr>
            <w:tcW w:w="7579" w:type="dxa"/>
            <w:gridSpan w:val="2"/>
          </w:tcPr>
          <w:p w14:paraId="578441B8" w14:textId="77777777" w:rsidR="004038A4" w:rsidRPr="00760191" w:rsidRDefault="004038A4">
            <w:pPr>
              <w:rPr>
                <w:b/>
                <w:highlight w:val="yellow"/>
              </w:rPr>
              <w:pPrChange w:id="122" w:author="Manami" w:date="2015-09-08T17:56:00Z">
                <w:pPr>
                  <w:jc w:val="center"/>
                </w:pPr>
              </w:pPrChange>
            </w:pPr>
            <w:r w:rsidRPr="00760191">
              <w:rPr>
                <w:rFonts w:hint="eastAsia"/>
                <w:b/>
              </w:rPr>
              <w:t>20</w:t>
            </w:r>
            <w:del w:id="123" w:author="Manami" w:date="2015-09-08T17:56:00Z">
              <w:r w:rsidRPr="00760191" w:rsidDel="00FE3DC9">
                <w:rPr>
                  <w:rFonts w:hint="eastAsia"/>
                  <w:b/>
                </w:rPr>
                <w:delText>1</w:delText>
              </w:r>
            </w:del>
            <w:del w:id="124" w:author="Manami" w:date="2015-09-08T17:26:00Z">
              <w:r w:rsidRPr="00760191" w:rsidDel="00E44757">
                <w:rPr>
                  <w:rFonts w:hint="eastAsia"/>
                  <w:b/>
                </w:rPr>
                <w:delText>4</w:delText>
              </w:r>
            </w:del>
            <w:ins w:id="125" w:author="Manami" w:date="2015-09-08T17:56:00Z">
              <w:r w:rsidR="00FE3DC9">
                <w:rPr>
                  <w:rFonts w:hint="eastAsia"/>
                  <w:b/>
                </w:rPr>
                <w:t>15</w:t>
              </w:r>
            </w:ins>
            <w:r w:rsidRPr="00760191">
              <w:rPr>
                <w:rFonts w:hint="eastAsia"/>
                <w:b/>
              </w:rPr>
              <w:t>年</w:t>
            </w:r>
            <w:del w:id="126" w:author="Manami" w:date="2015-09-08T17:26:00Z">
              <w:r w:rsidR="00A42DBE" w:rsidDel="00E44757">
                <w:rPr>
                  <w:rFonts w:hint="eastAsia"/>
                  <w:b/>
                </w:rPr>
                <w:delText>9</w:delText>
              </w:r>
            </w:del>
            <w:ins w:id="127" w:author="Manami" w:date="2015-09-08T17:56:00Z">
              <w:r w:rsidR="00FE3DC9">
                <w:rPr>
                  <w:rFonts w:hint="eastAsia"/>
                  <w:b/>
                </w:rPr>
                <w:t>10</w:t>
              </w:r>
            </w:ins>
            <w:r w:rsidRPr="00760191">
              <w:rPr>
                <w:rFonts w:hint="eastAsia"/>
                <w:b/>
              </w:rPr>
              <w:t>月</w:t>
            </w:r>
            <w:del w:id="128" w:author="Manami" w:date="2015-09-08T17:47:00Z">
              <w:r w:rsidR="00A42DBE" w:rsidDel="00204B3C">
                <w:rPr>
                  <w:rFonts w:hint="eastAsia"/>
                  <w:b/>
                </w:rPr>
                <w:delText>3</w:delText>
              </w:r>
            </w:del>
            <w:ins w:id="129" w:author="Manami" w:date="2015-09-08T17:56:00Z">
              <w:r w:rsidR="00FE3DC9">
                <w:rPr>
                  <w:rFonts w:hint="eastAsia"/>
                  <w:b/>
                </w:rPr>
                <w:t>1</w:t>
              </w:r>
            </w:ins>
            <w:r w:rsidRPr="00760191">
              <w:rPr>
                <w:rFonts w:hint="eastAsia"/>
                <w:b/>
              </w:rPr>
              <w:t>日</w:t>
            </w:r>
            <w:ins w:id="130" w:author="Manami" w:date="2015-09-08T18:00:00Z">
              <w:r w:rsidR="00FE3DC9">
                <w:rPr>
                  <w:rFonts w:hint="eastAsia"/>
                  <w:b/>
                </w:rPr>
                <w:t>（予定）</w:t>
              </w:r>
            </w:ins>
          </w:p>
        </w:tc>
      </w:tr>
      <w:tr w:rsidR="004038A4" w:rsidRPr="00350CFE" w:rsidDel="00204B3C" w14:paraId="2A4237B7" w14:textId="77777777" w:rsidTr="007567C4">
        <w:trPr>
          <w:del w:id="131" w:author="Manami" w:date="2015-09-08T17:47:00Z"/>
        </w:trPr>
        <w:tc>
          <w:tcPr>
            <w:tcW w:w="1894" w:type="dxa"/>
          </w:tcPr>
          <w:p w14:paraId="55AAAC63" w14:textId="77777777" w:rsidR="004038A4" w:rsidRPr="0047533F" w:rsidDel="00204B3C" w:rsidRDefault="004038A4" w:rsidP="0047533F">
            <w:pPr>
              <w:jc w:val="center"/>
              <w:rPr>
                <w:del w:id="132" w:author="Manami" w:date="2015-09-08T17:47:00Z"/>
                <w:sz w:val="16"/>
                <w:szCs w:val="16"/>
              </w:rPr>
            </w:pPr>
            <w:del w:id="133" w:author="Manami" w:date="2015-09-08T17:47:00Z">
              <w:r w:rsidRPr="006A29A0" w:rsidDel="00204B3C">
                <w:rPr>
                  <w:rFonts w:hint="eastAsia"/>
                  <w:b/>
                  <w:spacing w:val="88"/>
                  <w:kern w:val="0"/>
                  <w:fitText w:val="1372" w:id="144954368"/>
                  <w:rPrChange w:id="134" w:author="Manami" w:date="2015-09-09T16:14:00Z">
                    <w:rPr>
                      <w:rFonts w:hint="eastAsia"/>
                      <w:b/>
                      <w:spacing w:val="88"/>
                      <w:kern w:val="0"/>
                    </w:rPr>
                  </w:rPrChange>
                </w:rPr>
                <w:delText>授業開</w:delText>
              </w:r>
              <w:r w:rsidRPr="006A29A0" w:rsidDel="00204B3C">
                <w:rPr>
                  <w:rFonts w:hint="eastAsia"/>
                  <w:b/>
                  <w:kern w:val="0"/>
                  <w:fitText w:val="1372" w:id="144954368"/>
                  <w:rPrChange w:id="135" w:author="Manami" w:date="2015-09-09T16:14:00Z">
                    <w:rPr>
                      <w:rFonts w:hint="eastAsia"/>
                      <w:b/>
                      <w:kern w:val="0"/>
                    </w:rPr>
                  </w:rPrChange>
                </w:rPr>
                <w:delText>始</w:delText>
              </w:r>
            </w:del>
          </w:p>
        </w:tc>
        <w:tc>
          <w:tcPr>
            <w:tcW w:w="7579" w:type="dxa"/>
            <w:gridSpan w:val="2"/>
          </w:tcPr>
          <w:p w14:paraId="0FA43998" w14:textId="77777777" w:rsidR="004038A4" w:rsidRPr="00760191" w:rsidDel="00204B3C" w:rsidRDefault="00A42DBE" w:rsidP="00E44757">
            <w:pPr>
              <w:jc w:val="center"/>
              <w:rPr>
                <w:del w:id="136" w:author="Manami" w:date="2015-09-08T17:47:00Z"/>
                <w:b/>
                <w:highlight w:val="yellow"/>
              </w:rPr>
            </w:pPr>
            <w:del w:id="137" w:author="Manami" w:date="2015-09-08T17:47:00Z">
              <w:r w:rsidDel="00204B3C">
                <w:rPr>
                  <w:rFonts w:hint="eastAsia"/>
                  <w:b/>
                </w:rPr>
                <w:delText>2015</w:delText>
              </w:r>
              <w:r w:rsidR="004038A4" w:rsidRPr="00760191" w:rsidDel="00204B3C">
                <w:rPr>
                  <w:rFonts w:hint="eastAsia"/>
                  <w:b/>
                </w:rPr>
                <w:delText>年</w:delText>
              </w:r>
              <w:r w:rsidDel="00204B3C">
                <w:rPr>
                  <w:rFonts w:hint="eastAsia"/>
                  <w:b/>
                </w:rPr>
                <w:delText>3</w:delText>
              </w:r>
              <w:r w:rsidR="004038A4" w:rsidRPr="00760191" w:rsidDel="00204B3C">
                <w:rPr>
                  <w:rFonts w:hint="eastAsia"/>
                  <w:b/>
                </w:rPr>
                <w:delText>月</w:delText>
              </w:r>
            </w:del>
            <w:del w:id="138" w:author="Manami" w:date="2015-09-08T17:26:00Z">
              <w:r w:rsidDel="00E44757">
                <w:rPr>
                  <w:rFonts w:hint="eastAsia"/>
                  <w:b/>
                </w:rPr>
                <w:delText>又は</w:delText>
              </w:r>
              <w:r w:rsidDel="00E44757">
                <w:rPr>
                  <w:rFonts w:hint="eastAsia"/>
                  <w:b/>
                </w:rPr>
                <w:delText>9</w:delText>
              </w:r>
              <w:r w:rsidDel="00E44757">
                <w:rPr>
                  <w:rFonts w:hint="eastAsia"/>
                  <w:b/>
                </w:rPr>
                <w:delText>月</w:delText>
              </w:r>
            </w:del>
          </w:p>
        </w:tc>
      </w:tr>
      <w:tr w:rsidR="004038A4" w:rsidRPr="00350CFE" w14:paraId="5A860984" w14:textId="77777777" w:rsidTr="007567C4">
        <w:tc>
          <w:tcPr>
            <w:tcW w:w="1894" w:type="dxa"/>
            <w:vAlign w:val="center"/>
          </w:tcPr>
          <w:p w14:paraId="4960237F" w14:textId="77777777" w:rsidR="004038A4" w:rsidRPr="00D1088D" w:rsidRDefault="004038A4" w:rsidP="00D1088D">
            <w:pPr>
              <w:jc w:val="center"/>
              <w:rPr>
                <w:sz w:val="18"/>
                <w:szCs w:val="18"/>
              </w:rPr>
            </w:pPr>
            <w:r w:rsidRPr="006A29A0">
              <w:rPr>
                <w:rFonts w:hint="eastAsia"/>
                <w:b/>
                <w:spacing w:val="12"/>
                <w:w w:val="80"/>
                <w:kern w:val="0"/>
                <w:fitText w:val="1266" w:id="144536322"/>
                <w:rPrChange w:id="139" w:author="Manami" w:date="2015-09-09T16:14:00Z">
                  <w:rPr>
                    <w:rFonts w:hint="eastAsia"/>
                    <w:b/>
                    <w:spacing w:val="12"/>
                    <w:w w:val="80"/>
                    <w:kern w:val="0"/>
                  </w:rPr>
                </w:rPrChange>
              </w:rPr>
              <w:t>合格後提出書</w:t>
            </w:r>
            <w:r w:rsidRPr="006A29A0">
              <w:rPr>
                <w:rFonts w:hint="eastAsia"/>
                <w:b/>
                <w:spacing w:val="-33"/>
                <w:w w:val="80"/>
                <w:kern w:val="0"/>
                <w:fitText w:val="1266" w:id="144536322"/>
                <w:rPrChange w:id="140" w:author="Manami" w:date="2015-09-09T16:14:00Z">
                  <w:rPr>
                    <w:rFonts w:hint="eastAsia"/>
                    <w:b/>
                    <w:spacing w:val="-33"/>
                    <w:w w:val="80"/>
                    <w:kern w:val="0"/>
                  </w:rPr>
                </w:rPrChange>
              </w:rPr>
              <w:t>類</w:t>
            </w:r>
          </w:p>
        </w:tc>
        <w:tc>
          <w:tcPr>
            <w:tcW w:w="7579" w:type="dxa"/>
            <w:gridSpan w:val="2"/>
          </w:tcPr>
          <w:p w14:paraId="083EABF0" w14:textId="77777777" w:rsidR="00EE1BD8" w:rsidRDefault="00FE3DC9" w:rsidP="007E1693">
            <w:ins w:id="141" w:author="Manami" w:date="2015-09-08T18:01:00Z">
              <w:r>
                <w:rPr>
                  <w:rFonts w:hint="eastAsia"/>
                </w:rPr>
                <w:t xml:space="preserve">1. </w:t>
              </w:r>
            </w:ins>
            <w:r w:rsidR="004038A4">
              <w:t>Application Form</w:t>
            </w:r>
            <w:r w:rsidR="00EE1BD8">
              <w:rPr>
                <w:rFonts w:hint="eastAsia"/>
              </w:rPr>
              <w:t xml:space="preserve"> (</w:t>
            </w:r>
            <w:r w:rsidR="00EE1BD8">
              <w:rPr>
                <w:rFonts w:hint="eastAsia"/>
              </w:rPr>
              <w:t>所定様式</w:t>
            </w:r>
            <w:r w:rsidR="00EE1BD8">
              <w:rPr>
                <w:rFonts w:hint="eastAsia"/>
              </w:rPr>
              <w:t>)</w:t>
            </w:r>
          </w:p>
          <w:p w14:paraId="6756BFC5" w14:textId="77777777" w:rsidR="00EE1BD8" w:rsidDel="00C16F3C" w:rsidRDefault="00FE3DC9" w:rsidP="007E1693">
            <w:pPr>
              <w:rPr>
                <w:del w:id="142" w:author="Manami" w:date="2015-09-08T17:48:00Z"/>
              </w:rPr>
            </w:pPr>
            <w:ins w:id="143" w:author="Manami" w:date="2015-09-08T18:01:00Z">
              <w:r>
                <w:rPr>
                  <w:rFonts w:hint="eastAsia"/>
                </w:rPr>
                <w:t xml:space="preserve">2. </w:t>
              </w:r>
            </w:ins>
            <w:r w:rsidR="00EE1BD8">
              <w:rPr>
                <w:rFonts w:hint="eastAsia"/>
              </w:rPr>
              <w:t>Recommendation Letter (</w:t>
            </w:r>
            <w:r w:rsidR="00EE1BD8">
              <w:rPr>
                <w:rFonts w:hint="eastAsia"/>
              </w:rPr>
              <w:t>所定様式、厳封、</w:t>
            </w:r>
            <w:r w:rsidR="00EE1BD8">
              <w:rPr>
                <w:rFonts w:hint="eastAsia"/>
              </w:rPr>
              <w:t>2</w:t>
            </w:r>
            <w:r w:rsidR="00EE1BD8">
              <w:rPr>
                <w:rFonts w:hint="eastAsia"/>
              </w:rPr>
              <w:t>通</w:t>
            </w:r>
            <w:r w:rsidR="00EE1BD8">
              <w:rPr>
                <w:rFonts w:hint="eastAsia"/>
              </w:rPr>
              <w:t>)</w:t>
            </w:r>
            <w:ins w:id="144" w:author="Manami" w:date="2015-09-08T17:48:00Z">
              <w:r w:rsidR="00204B3C" w:rsidDel="00204B3C">
                <w:t xml:space="preserve"> </w:t>
              </w:r>
            </w:ins>
          </w:p>
          <w:p w14:paraId="0607E181" w14:textId="77777777" w:rsidR="00C16F3C" w:rsidRDefault="00C16F3C" w:rsidP="007E1693">
            <w:pPr>
              <w:rPr>
                <w:ins w:id="145" w:author="Manami" w:date="2015-09-08T18:04:00Z"/>
              </w:rPr>
            </w:pPr>
          </w:p>
          <w:p w14:paraId="7762CBC8" w14:textId="77777777" w:rsidR="00EE1BD8" w:rsidRDefault="00C16F3C" w:rsidP="007E1693">
            <w:ins w:id="146" w:author="Manami" w:date="2015-09-08T18:04:00Z">
              <w:r>
                <w:rPr>
                  <w:rFonts w:hint="eastAsia"/>
                </w:rPr>
                <w:t>3</w:t>
              </w:r>
              <w:r>
                <w:rPr>
                  <w:rFonts w:hint="eastAsia"/>
                </w:rPr>
                <w:t>．</w:t>
              </w:r>
            </w:ins>
            <w:r w:rsidR="004038A4">
              <w:rPr>
                <w:rFonts w:hint="eastAsia"/>
              </w:rPr>
              <w:t>Transcrip</w:t>
            </w:r>
            <w:r w:rsidR="00EE1BD8">
              <w:rPr>
                <w:rFonts w:hint="eastAsia"/>
              </w:rPr>
              <w:t>t(s) from all colleges attended</w:t>
            </w:r>
          </w:p>
          <w:p w14:paraId="2430A128" w14:textId="77777777" w:rsidR="00C16F3C" w:rsidRDefault="00C16F3C" w:rsidP="007E1693">
            <w:pPr>
              <w:rPr>
                <w:ins w:id="147" w:author="Manami" w:date="2015-09-08T18:04:00Z"/>
              </w:rPr>
            </w:pPr>
            <w:ins w:id="148" w:author="Manami" w:date="2015-09-08T18:04:00Z">
              <w:r>
                <w:rPr>
                  <w:rFonts w:hint="eastAsia"/>
                </w:rPr>
                <w:t>4</w:t>
              </w:r>
              <w:r>
                <w:rPr>
                  <w:rFonts w:hint="eastAsia"/>
                </w:rPr>
                <w:t>．</w:t>
              </w:r>
              <w:r>
                <w:rPr>
                  <w:rFonts w:hint="eastAsia"/>
                </w:rPr>
                <w:t>Statement of purpose</w:t>
              </w:r>
            </w:ins>
            <w:ins w:id="149" w:author="Manami" w:date="2015-09-08T18:05:00Z">
              <w:r>
                <w:rPr>
                  <w:rFonts w:hint="eastAsia"/>
                </w:rPr>
                <w:t xml:space="preserve"> (for exchange) or Personal statement &amp; Study plan (for double degree)</w:t>
              </w:r>
            </w:ins>
          </w:p>
          <w:p w14:paraId="78A34BC7" w14:textId="77777777" w:rsidR="00EE1BD8" w:rsidRDefault="00C16F3C" w:rsidP="007E1693">
            <w:ins w:id="150" w:author="Manami" w:date="2015-09-08T18:06:00Z">
              <w:r>
                <w:rPr>
                  <w:rFonts w:hint="eastAsia"/>
                </w:rPr>
                <w:t>5</w:t>
              </w:r>
            </w:ins>
            <w:ins w:id="151" w:author="Manami" w:date="2015-09-08T18:01:00Z">
              <w:r w:rsidR="00FE3DC9">
                <w:rPr>
                  <w:rFonts w:hint="eastAsia"/>
                </w:rPr>
                <w:t xml:space="preserve">. </w:t>
              </w:r>
            </w:ins>
            <w:r w:rsidR="00EE1BD8">
              <w:rPr>
                <w:rFonts w:hint="eastAsia"/>
              </w:rPr>
              <w:t>Certificate or enrollment</w:t>
            </w:r>
          </w:p>
          <w:p w14:paraId="2B9EFFBD" w14:textId="77777777" w:rsidR="00EE1BD8" w:rsidRDefault="00C16F3C" w:rsidP="007E1693">
            <w:ins w:id="152" w:author="Manami" w:date="2015-09-08T18:06:00Z">
              <w:r>
                <w:rPr>
                  <w:rFonts w:hint="eastAsia"/>
                  <w:sz w:val="20"/>
                  <w:szCs w:val="20"/>
                </w:rPr>
                <w:t>6</w:t>
              </w:r>
            </w:ins>
            <w:ins w:id="153" w:author="Manami" w:date="2015-09-08T18:01:00Z">
              <w:r w:rsidR="00FE3DC9">
                <w:rPr>
                  <w:rFonts w:hint="eastAsia"/>
                  <w:sz w:val="20"/>
                  <w:szCs w:val="20"/>
                </w:rPr>
                <w:t xml:space="preserve">. </w:t>
              </w:r>
            </w:ins>
            <w:r w:rsidR="004038A4" w:rsidRPr="00080A03">
              <w:rPr>
                <w:rFonts w:hint="eastAsia"/>
                <w:sz w:val="20"/>
                <w:szCs w:val="20"/>
              </w:rPr>
              <w:t>TOEFL</w:t>
            </w:r>
          </w:p>
          <w:p w14:paraId="0DC5C59D" w14:textId="77777777" w:rsidR="00EE1BD8" w:rsidRDefault="00C16F3C" w:rsidP="007E1693">
            <w:ins w:id="154" w:author="Manami" w:date="2015-09-08T18:06:00Z">
              <w:r>
                <w:rPr>
                  <w:rFonts w:hint="eastAsia"/>
                </w:rPr>
                <w:t>7</w:t>
              </w:r>
            </w:ins>
            <w:ins w:id="155" w:author="Manami" w:date="2015-09-08T18:01:00Z">
              <w:r w:rsidR="00FE3DC9">
                <w:rPr>
                  <w:rFonts w:hint="eastAsia"/>
                </w:rPr>
                <w:t xml:space="preserve">. </w:t>
              </w:r>
            </w:ins>
            <w:r w:rsidR="004038A4">
              <w:rPr>
                <w:rFonts w:hint="eastAsia"/>
              </w:rPr>
              <w:t>Copy of Passport</w:t>
            </w:r>
          </w:p>
          <w:p w14:paraId="773AC43D" w14:textId="77777777" w:rsidR="004038A4" w:rsidRPr="00D8444D" w:rsidRDefault="00C16F3C" w:rsidP="007E1693">
            <w:pPr>
              <w:rPr>
                <w:ins w:id="156" w:author="Manami" w:date="2015-09-08T18:02:00Z"/>
                <w:lang w:val="fr-FR"/>
                <w:rPrChange w:id="157" w:author="Nobue Nachi" w:date="2015-09-08T18:41:00Z">
                  <w:rPr>
                    <w:ins w:id="158" w:author="Manami" w:date="2015-09-08T18:02:00Z"/>
                  </w:rPr>
                </w:rPrChange>
              </w:rPr>
            </w:pPr>
            <w:ins w:id="159" w:author="Manami" w:date="2015-09-08T18:06:00Z">
              <w:r w:rsidRPr="00D8444D">
                <w:rPr>
                  <w:lang w:val="fr-FR"/>
                  <w:rPrChange w:id="160" w:author="Nobue Nachi" w:date="2015-09-08T18:41:00Z">
                    <w:rPr/>
                  </w:rPrChange>
                </w:rPr>
                <w:t>8</w:t>
              </w:r>
            </w:ins>
            <w:ins w:id="161" w:author="Manami" w:date="2015-09-08T18:01:00Z">
              <w:r w:rsidR="00FE3DC9" w:rsidRPr="00D8444D">
                <w:rPr>
                  <w:lang w:val="fr-FR"/>
                  <w:rPrChange w:id="162" w:author="Nobue Nachi" w:date="2015-09-08T18:41:00Z">
                    <w:rPr/>
                  </w:rPrChange>
                </w:rPr>
                <w:t xml:space="preserve">. </w:t>
              </w:r>
            </w:ins>
            <w:r w:rsidR="00EE1BD8" w:rsidRPr="00D8444D">
              <w:rPr>
                <w:lang w:val="fr-FR"/>
                <w:rPrChange w:id="163" w:author="Nobue Nachi" w:date="2015-09-08T18:41:00Z">
                  <w:rPr/>
                </w:rPrChange>
              </w:rPr>
              <w:t>Passport style photos</w:t>
            </w:r>
            <w:r w:rsidR="00EE1BD8">
              <w:rPr>
                <w:rFonts w:hint="eastAsia"/>
              </w:rPr>
              <w:t xml:space="preserve">　</w:t>
            </w:r>
            <w:r w:rsidR="00EE1BD8" w:rsidRPr="00D8444D">
              <w:rPr>
                <w:rFonts w:hint="eastAsia"/>
                <w:lang w:val="fr-FR"/>
                <w:rPrChange w:id="164" w:author="Nobue Nachi" w:date="2015-09-08T18:41:00Z">
                  <w:rPr>
                    <w:rFonts w:hint="eastAsia"/>
                  </w:rPr>
                </w:rPrChange>
              </w:rPr>
              <w:t>（</w:t>
            </w:r>
            <w:r w:rsidR="00EE1BD8" w:rsidRPr="00D8444D">
              <w:rPr>
                <w:lang w:val="fr-FR"/>
                <w:rPrChange w:id="165" w:author="Nobue Nachi" w:date="2015-09-08T18:41:00Z">
                  <w:rPr/>
                </w:rPrChange>
              </w:rPr>
              <w:t>3</w:t>
            </w:r>
            <w:r w:rsidR="00EE1BD8" w:rsidRPr="00D8444D">
              <w:rPr>
                <w:rFonts w:hint="eastAsia"/>
                <w:lang w:val="fr-FR"/>
                <w:rPrChange w:id="166" w:author="Nobue Nachi" w:date="2015-09-08T18:41:00Z">
                  <w:rPr>
                    <w:rFonts w:hint="eastAsia"/>
                  </w:rPr>
                </w:rPrChange>
              </w:rPr>
              <w:t>ｘ</w:t>
            </w:r>
            <w:r w:rsidR="00EE1BD8" w:rsidRPr="00D8444D">
              <w:rPr>
                <w:lang w:val="fr-FR"/>
                <w:rPrChange w:id="167" w:author="Nobue Nachi" w:date="2015-09-08T18:41:00Z">
                  <w:rPr/>
                </w:rPrChange>
              </w:rPr>
              <w:t>4</w:t>
            </w:r>
            <w:ins w:id="168" w:author="Manami" w:date="2015-09-08T18:01:00Z">
              <w:r w:rsidR="00FE3DC9" w:rsidRPr="00D8444D">
                <w:rPr>
                  <w:lang w:val="fr-FR"/>
                  <w:rPrChange w:id="169" w:author="Nobue Nachi" w:date="2015-09-08T18:41:00Z">
                    <w:rPr/>
                  </w:rPrChange>
                </w:rPr>
                <w:t xml:space="preserve">cm </w:t>
              </w:r>
            </w:ins>
            <w:del w:id="170" w:author="Manami" w:date="2015-09-08T18:01:00Z">
              <w:r w:rsidR="00EE1BD8" w:rsidDel="00FE3DC9">
                <w:rPr>
                  <w:rFonts w:hint="eastAsia"/>
                </w:rPr>
                <w:delText xml:space="preserve">　</w:delText>
              </w:r>
            </w:del>
            <w:r w:rsidR="00EE1BD8" w:rsidRPr="00D8444D">
              <w:rPr>
                <w:lang w:val="fr-FR"/>
                <w:rPrChange w:id="171" w:author="Nobue Nachi" w:date="2015-09-08T18:41:00Z">
                  <w:rPr/>
                </w:rPrChange>
              </w:rPr>
              <w:t>2</w:t>
            </w:r>
            <w:r w:rsidR="00EE1BD8">
              <w:rPr>
                <w:rFonts w:hint="eastAsia"/>
              </w:rPr>
              <w:t>枚</w:t>
            </w:r>
            <w:r w:rsidR="00EE1BD8" w:rsidRPr="00D8444D">
              <w:rPr>
                <w:rFonts w:hint="eastAsia"/>
                <w:lang w:val="fr-FR"/>
                <w:rPrChange w:id="172" w:author="Nobue Nachi" w:date="2015-09-08T18:41:00Z">
                  <w:rPr>
                    <w:rFonts w:hint="eastAsia"/>
                  </w:rPr>
                </w:rPrChange>
              </w:rPr>
              <w:t>）</w:t>
            </w:r>
          </w:p>
          <w:p w14:paraId="24875ECF" w14:textId="77777777" w:rsidR="00C16F3C" w:rsidRPr="00C16F3C" w:rsidRDefault="00C16F3C" w:rsidP="007E1693">
            <w:pPr>
              <w:rPr>
                <w:ins w:id="173" w:author="Manami" w:date="2015-09-08T17:48:00Z"/>
              </w:rPr>
            </w:pPr>
            <w:ins w:id="174" w:author="Manami" w:date="2015-09-08T18:06:00Z">
              <w:r>
                <w:rPr>
                  <w:rFonts w:hint="eastAsia"/>
                </w:rPr>
                <w:t>(Double Degree</w:t>
              </w:r>
              <w:r>
                <w:rPr>
                  <w:rFonts w:hint="eastAsia"/>
                </w:rPr>
                <w:t>の場合、この</w:t>
              </w:r>
            </w:ins>
            <w:ins w:id="175" w:author="Manami" w:date="2015-09-08T18:07:00Z">
              <w:r>
                <w:rPr>
                  <w:rFonts w:hint="eastAsia"/>
                </w:rPr>
                <w:t>他必要な書類がありますので別途</w:t>
              </w:r>
            </w:ins>
            <w:ins w:id="176" w:author="Manami" w:date="2015-09-08T18:08:00Z">
              <w:r>
                <w:rPr>
                  <w:rFonts w:hint="eastAsia"/>
                </w:rPr>
                <w:t>確認ください</w:t>
              </w:r>
              <w:r>
                <w:rPr>
                  <w:rFonts w:hint="eastAsia"/>
                </w:rPr>
                <w:t>)</w:t>
              </w:r>
            </w:ins>
          </w:p>
          <w:p w14:paraId="784CEE68" w14:textId="77777777" w:rsidR="00204B3C" w:rsidRDefault="00204B3C" w:rsidP="00204B3C">
            <w:pPr>
              <w:rPr>
                <w:ins w:id="177" w:author="Manami" w:date="2015-09-08T17:48:00Z"/>
              </w:rPr>
            </w:pPr>
            <w:ins w:id="178" w:author="Manami" w:date="2015-09-08T17:48:00Z">
              <w:r>
                <w:rPr>
                  <w:rFonts w:hint="eastAsia"/>
                </w:rPr>
                <w:t>※合格から書類提出までの期間が非常に限られているため、</w:t>
              </w:r>
              <w:r w:rsidRPr="00FE3DC9">
                <w:rPr>
                  <w:rFonts w:hint="eastAsia"/>
                  <w:u w:val="single"/>
                  <w:rPrChange w:id="179" w:author="Manami" w:date="2015-09-08T18:01:00Z">
                    <w:rPr>
                      <w:rFonts w:hint="eastAsia"/>
                    </w:rPr>
                  </w:rPrChange>
                </w:rPr>
                <w:t>応募書類と同時に手配をしてください</w:t>
              </w:r>
            </w:ins>
            <w:ins w:id="180" w:author="Manami" w:date="2015-09-08T18:01:00Z">
              <w:r w:rsidR="00FE3DC9">
                <w:rPr>
                  <w:rFonts w:hint="eastAsia"/>
                  <w:u w:val="single"/>
                </w:rPr>
                <w:t>。</w:t>
              </w:r>
              <w:r w:rsidR="00FE3DC9" w:rsidRPr="00FE3DC9">
                <w:rPr>
                  <w:rFonts w:hint="eastAsia"/>
                  <w:rPrChange w:id="181" w:author="Manami" w:date="2015-09-08T18:01:00Z">
                    <w:rPr>
                      <w:rFonts w:hint="eastAsia"/>
                      <w:u w:val="single"/>
                    </w:rPr>
                  </w:rPrChange>
                </w:rPr>
                <w:t>（特に推薦状</w:t>
              </w:r>
              <w:r w:rsidR="00FE3DC9" w:rsidRPr="00FE3DC9">
                <w:rPr>
                  <w:rPrChange w:id="182" w:author="Manami" w:date="2015-09-08T18:01:00Z">
                    <w:rPr>
                      <w:u w:val="single"/>
                    </w:rPr>
                  </w:rPrChange>
                </w:rPr>
                <w:t>2</w:t>
              </w:r>
              <w:r w:rsidR="00FE3DC9" w:rsidRPr="00FE3DC9">
                <w:rPr>
                  <w:rFonts w:hint="eastAsia"/>
                  <w:rPrChange w:id="183" w:author="Manami" w:date="2015-09-08T18:01:00Z">
                    <w:rPr>
                      <w:rFonts w:hint="eastAsia"/>
                      <w:u w:val="single"/>
                    </w:rPr>
                  </w:rPrChange>
                </w:rPr>
                <w:t>通）</w:t>
              </w:r>
            </w:ins>
          </w:p>
          <w:p w14:paraId="3A63095D" w14:textId="77777777" w:rsidR="00204B3C" w:rsidRPr="00204B3C" w:rsidDel="00204B3C" w:rsidRDefault="00C16F3C" w:rsidP="007E1693">
            <w:pPr>
              <w:rPr>
                <w:del w:id="184" w:author="Manami" w:date="2015-09-08T17:49:00Z"/>
              </w:rPr>
            </w:pPr>
            <w:ins w:id="185" w:author="Manami" w:date="2015-09-08T18:08:00Z">
              <w:r>
                <w:rPr>
                  <w:rFonts w:hint="eastAsia"/>
                </w:rPr>
                <w:t>（</w:t>
              </w:r>
              <w:r>
                <w:rPr>
                  <w:rFonts w:hint="eastAsia"/>
                </w:rPr>
                <w:t>Exchange</w:t>
              </w:r>
              <w:r>
                <w:rPr>
                  <w:rFonts w:hint="eastAsia"/>
                </w:rPr>
                <w:t>）</w:t>
              </w:r>
            </w:ins>
          </w:p>
          <w:p w14:paraId="046AF8C0" w14:textId="77777777" w:rsidR="000C71B1" w:rsidDel="00204B3C" w:rsidRDefault="000C71B1" w:rsidP="007E1693">
            <w:pPr>
              <w:rPr>
                <w:del w:id="186" w:author="Manami" w:date="2015-09-08T17:49:00Z"/>
              </w:rPr>
            </w:pPr>
            <w:del w:id="187" w:author="Manami" w:date="2015-09-08T17:49:00Z">
              <w:r w:rsidDel="00204B3C">
                <w:rPr>
                  <w:rFonts w:hint="eastAsia"/>
                </w:rPr>
                <w:delText>合格が確定してから短期間で準備いただくことになりますので、各自内容を確認し準備を進めておいてください。</w:delText>
              </w:r>
            </w:del>
          </w:p>
          <w:p w14:paraId="16D58790" w14:textId="77777777" w:rsidR="000C71B1" w:rsidRDefault="000C71B1" w:rsidP="007E1693">
            <w:pPr>
              <w:rPr>
                <w:ins w:id="188" w:author="Manami" w:date="2015-09-08T18:08:00Z"/>
                <w:rStyle w:val="a9"/>
              </w:rPr>
            </w:pPr>
            <w:r>
              <w:rPr>
                <w:rFonts w:hint="eastAsia"/>
              </w:rPr>
              <w:t>詳細はこちら→</w:t>
            </w:r>
            <w:hyperlink r:id="rId12" w:history="1">
              <w:r w:rsidRPr="00A42DBE">
                <w:rPr>
                  <w:rStyle w:val="a9"/>
                </w:rPr>
                <w:t>http://oia.snu.ac.kr/03study_snu/0302_01.html</w:t>
              </w:r>
            </w:hyperlink>
          </w:p>
          <w:p w14:paraId="18BE606E" w14:textId="77777777" w:rsidR="00C16F3C" w:rsidRPr="00350CFE" w:rsidRDefault="00C16F3C" w:rsidP="007E1693">
            <w:ins w:id="189" w:author="Manami" w:date="2015-09-08T18:08:00Z">
              <w:r>
                <w:rPr>
                  <w:rFonts w:hint="eastAsia"/>
                </w:rPr>
                <w:t>（</w:t>
              </w:r>
              <w:r>
                <w:rPr>
                  <w:rFonts w:hint="eastAsia"/>
                </w:rPr>
                <w:t>Double Degree</w:t>
              </w:r>
              <w:r>
                <w:rPr>
                  <w:rFonts w:hint="eastAsia"/>
                </w:rPr>
                <w:t>）別途資料参照</w:t>
              </w:r>
            </w:ins>
          </w:p>
        </w:tc>
      </w:tr>
      <w:tr w:rsidR="004038A4" w:rsidRPr="00350CFE" w14:paraId="4B9E48C5" w14:textId="77777777" w:rsidTr="007567C4">
        <w:tc>
          <w:tcPr>
            <w:tcW w:w="1894" w:type="dxa"/>
            <w:vAlign w:val="center"/>
          </w:tcPr>
          <w:p w14:paraId="6327F793" w14:textId="77777777" w:rsidR="004038A4" w:rsidRPr="00350CFE" w:rsidRDefault="004038A4" w:rsidP="00D1088D">
            <w:pPr>
              <w:jc w:val="center"/>
            </w:pPr>
            <w:r w:rsidRPr="006A29A0">
              <w:rPr>
                <w:rFonts w:hint="eastAsia"/>
                <w:b/>
                <w:spacing w:val="27"/>
                <w:kern w:val="0"/>
                <w:fitText w:val="1266" w:id="144536321"/>
                <w:rPrChange w:id="190" w:author="Manami" w:date="2015-09-09T16:14:00Z">
                  <w:rPr>
                    <w:rFonts w:hint="eastAsia"/>
                    <w:b/>
                    <w:spacing w:val="27"/>
                    <w:kern w:val="0"/>
                  </w:rPr>
                </w:rPrChange>
              </w:rPr>
              <w:t>奨学金制</w:t>
            </w:r>
            <w:r w:rsidRPr="006A29A0">
              <w:rPr>
                <w:rFonts w:hint="eastAsia"/>
                <w:b/>
                <w:spacing w:val="-2"/>
                <w:kern w:val="0"/>
                <w:fitText w:val="1266" w:id="144536321"/>
                <w:rPrChange w:id="191" w:author="Manami" w:date="2015-09-09T16:14:00Z">
                  <w:rPr>
                    <w:rFonts w:hint="eastAsia"/>
                    <w:b/>
                    <w:spacing w:val="-2"/>
                    <w:kern w:val="0"/>
                  </w:rPr>
                </w:rPrChange>
              </w:rPr>
              <w:t>度</w:t>
            </w:r>
          </w:p>
        </w:tc>
        <w:tc>
          <w:tcPr>
            <w:tcW w:w="7579" w:type="dxa"/>
            <w:gridSpan w:val="2"/>
          </w:tcPr>
          <w:p w14:paraId="0F51AE74" w14:textId="77777777" w:rsidR="004038A4" w:rsidRPr="00CE7AE4" w:rsidRDefault="004038A4" w:rsidP="004038A4">
            <w:del w:id="192" w:author="Manami" w:date="2015-09-08T18:09:00Z">
              <w:r w:rsidDel="00C16F3C">
                <w:rPr>
                  <w:rFonts w:hint="eastAsia"/>
                </w:rPr>
                <w:delText>日本及び</w:delText>
              </w:r>
            </w:del>
            <w:r>
              <w:rPr>
                <w:rFonts w:hint="eastAsia"/>
              </w:rPr>
              <w:t>韓国政府からの財政支援（</w:t>
            </w:r>
            <w:r w:rsidRPr="00204B3C">
              <w:rPr>
                <w:rFonts w:hint="eastAsia"/>
                <w:u w:val="single"/>
                <w:rPrChange w:id="193" w:author="Manami" w:date="2015-09-08T17:49:00Z">
                  <w:rPr>
                    <w:rFonts w:hint="eastAsia"/>
                  </w:rPr>
                </w:rPrChange>
              </w:rPr>
              <w:t>原則的に日本国籍を有する学生対象</w:t>
            </w:r>
            <w:r>
              <w:rPr>
                <w:rFonts w:hint="eastAsia"/>
              </w:rPr>
              <w:t>）</w:t>
            </w:r>
          </w:p>
        </w:tc>
      </w:tr>
      <w:tr w:rsidR="004038A4" w:rsidRPr="00350CFE" w14:paraId="68F8B6C2" w14:textId="77777777" w:rsidTr="007567C4">
        <w:tc>
          <w:tcPr>
            <w:tcW w:w="1894" w:type="dxa"/>
            <w:vAlign w:val="center"/>
          </w:tcPr>
          <w:p w14:paraId="125A82FD" w14:textId="77777777" w:rsidR="004038A4" w:rsidRPr="00350CFE" w:rsidRDefault="004038A4" w:rsidP="006614F7">
            <w:pPr>
              <w:jc w:val="center"/>
            </w:pPr>
            <w:r w:rsidRPr="006A29A0">
              <w:rPr>
                <w:rFonts w:hint="eastAsia"/>
                <w:b/>
                <w:spacing w:val="11"/>
                <w:w w:val="57"/>
                <w:kern w:val="0"/>
                <w:sz w:val="28"/>
                <w:szCs w:val="28"/>
                <w:fitText w:val="1266" w:id="144536320"/>
                <w:rPrChange w:id="194" w:author="Manami" w:date="2015-09-09T16:14:00Z">
                  <w:rPr>
                    <w:rFonts w:hint="eastAsia"/>
                    <w:b/>
                    <w:color w:val="FF0000"/>
                    <w:spacing w:val="11"/>
                    <w:w w:val="57"/>
                    <w:kern w:val="0"/>
                    <w:sz w:val="28"/>
                    <w:szCs w:val="28"/>
                  </w:rPr>
                </w:rPrChange>
              </w:rPr>
              <w:t>受けられる支</w:t>
            </w:r>
            <w:r w:rsidRPr="006A29A0">
              <w:rPr>
                <w:rFonts w:hint="eastAsia"/>
                <w:b/>
                <w:spacing w:val="4"/>
                <w:w w:val="57"/>
                <w:kern w:val="0"/>
                <w:sz w:val="28"/>
                <w:szCs w:val="28"/>
                <w:fitText w:val="1266" w:id="144536320"/>
                <w:rPrChange w:id="195" w:author="Manami" w:date="2015-09-09T16:14:00Z">
                  <w:rPr>
                    <w:rFonts w:hint="eastAsia"/>
                    <w:b/>
                    <w:color w:val="FF0000"/>
                    <w:spacing w:val="4"/>
                    <w:w w:val="57"/>
                    <w:kern w:val="0"/>
                    <w:sz w:val="28"/>
                    <w:szCs w:val="28"/>
                  </w:rPr>
                </w:rPrChange>
              </w:rPr>
              <w:t>援</w:t>
            </w:r>
          </w:p>
        </w:tc>
        <w:tc>
          <w:tcPr>
            <w:tcW w:w="7579" w:type="dxa"/>
            <w:gridSpan w:val="2"/>
          </w:tcPr>
          <w:p w14:paraId="355FDA16" w14:textId="77777777" w:rsidR="004038A4" w:rsidRDefault="004038A4" w:rsidP="00815960">
            <w:r w:rsidRPr="00474E67">
              <w:rPr>
                <w:rFonts w:hint="eastAsia"/>
                <w:b/>
              </w:rPr>
              <w:t>留学先大学での授業料不徴収</w:t>
            </w:r>
            <w:r w:rsidRPr="002D05F3">
              <w:rPr>
                <w:rFonts w:hint="eastAsia"/>
              </w:rPr>
              <w:t>：</w:t>
            </w:r>
          </w:p>
          <w:p w14:paraId="393E3DFB" w14:textId="77777777" w:rsidR="004038A4" w:rsidRDefault="004038A4" w:rsidP="00815960">
            <w:r>
              <w:rPr>
                <w:rFonts w:hint="eastAsia"/>
              </w:rPr>
              <w:t>入学料および、授業料は東京大学に納め、ソウル大学校へ支払う必要はありません。</w:t>
            </w:r>
          </w:p>
          <w:p w14:paraId="23DCA4AC" w14:textId="77777777" w:rsidR="004038A4" w:rsidRDefault="004038A4" w:rsidP="00815960">
            <w:r w:rsidRPr="00474E67">
              <w:rPr>
                <w:rFonts w:hint="eastAsia"/>
                <w:b/>
              </w:rPr>
              <w:t>現地での滞在費の補助</w:t>
            </w:r>
            <w:r>
              <w:rPr>
                <w:rFonts w:hint="eastAsia"/>
              </w:rPr>
              <w:t>：</w:t>
            </w:r>
          </w:p>
          <w:p w14:paraId="62A60FD5" w14:textId="77777777" w:rsidR="004038A4" w:rsidDel="00C16F3C" w:rsidRDefault="004038A4" w:rsidP="00815960">
            <w:pPr>
              <w:rPr>
                <w:del w:id="196" w:author="Manami" w:date="2015-09-08T18:09:00Z"/>
              </w:rPr>
            </w:pPr>
            <w:r w:rsidRPr="002D05F3">
              <w:rPr>
                <w:rFonts w:hint="eastAsia"/>
                <w:b/>
              </w:rPr>
              <w:t>90</w:t>
            </w:r>
            <w:r w:rsidRPr="002D05F3">
              <w:rPr>
                <w:rFonts w:hint="eastAsia"/>
                <w:b/>
              </w:rPr>
              <w:t>万ウォン</w:t>
            </w:r>
            <w:r>
              <w:rPr>
                <w:rFonts w:hint="eastAsia"/>
              </w:rPr>
              <w:t>を月々支給（住居費込）</w:t>
            </w:r>
          </w:p>
          <w:p w14:paraId="17BA44CF" w14:textId="77777777" w:rsidR="004038A4" w:rsidDel="00E44757" w:rsidRDefault="004038A4" w:rsidP="00815960">
            <w:pPr>
              <w:rPr>
                <w:del w:id="197" w:author="Manami" w:date="2015-09-08T17:27:00Z"/>
              </w:rPr>
            </w:pPr>
            <w:del w:id="198" w:author="Manami" w:date="2015-09-08T17:27:00Z">
              <w:r w:rsidRPr="002D05F3" w:rsidDel="00E44757">
                <w:rPr>
                  <w:rFonts w:hint="eastAsia"/>
                  <w:b/>
                </w:rPr>
                <w:delText>航空運賃の補助</w:delText>
              </w:r>
              <w:r w:rsidDel="00E44757">
                <w:rPr>
                  <w:rFonts w:hint="eastAsia"/>
                </w:rPr>
                <w:delText>：</w:delText>
              </w:r>
            </w:del>
          </w:p>
          <w:p w14:paraId="5FEE784A" w14:textId="77777777" w:rsidR="004038A4" w:rsidDel="00E44757" w:rsidRDefault="004038A4" w:rsidP="00815960">
            <w:pPr>
              <w:rPr>
                <w:del w:id="199" w:author="Manami" w:date="2015-09-08T17:27:00Z"/>
              </w:rPr>
            </w:pPr>
            <w:del w:id="200" w:author="Manami" w:date="2015-09-08T17:27:00Z">
              <w:r w:rsidDel="00E44757">
                <w:rPr>
                  <w:rFonts w:hint="eastAsia"/>
                </w:rPr>
                <w:delText>韓国への渡航費用は、全額補助が受けられます</w:delText>
              </w:r>
              <w:r w:rsidR="007567C4" w:rsidDel="00E44757">
                <w:rPr>
                  <w:rFonts w:hint="eastAsia"/>
                </w:rPr>
                <w:delText>（大学で手配した航空券のみ）</w:delText>
              </w:r>
              <w:r w:rsidDel="00E44757">
                <w:rPr>
                  <w:rFonts w:hint="eastAsia"/>
                </w:rPr>
                <w:delText>。</w:delText>
              </w:r>
            </w:del>
          </w:p>
          <w:p w14:paraId="5A898679" w14:textId="77777777" w:rsidR="004038A4" w:rsidRPr="00350CFE" w:rsidRDefault="004038A4" w:rsidP="00080A03">
            <w:del w:id="201" w:author="Manami" w:date="2015-09-08T17:27:00Z">
              <w:r w:rsidDel="00E44757">
                <w:rPr>
                  <w:rFonts w:hint="eastAsia"/>
                </w:rPr>
                <w:delText>ビザ代は個人負担となります。</w:delText>
              </w:r>
            </w:del>
          </w:p>
        </w:tc>
      </w:tr>
      <w:tr w:rsidR="004038A4" w:rsidRPr="00B04637" w14:paraId="65661FA9" w14:textId="77777777" w:rsidTr="007567C4">
        <w:tc>
          <w:tcPr>
            <w:tcW w:w="1894" w:type="dxa"/>
          </w:tcPr>
          <w:p w14:paraId="28881269" w14:textId="77777777" w:rsidR="004038A4" w:rsidRPr="008D571A" w:rsidRDefault="004038A4" w:rsidP="00474E67">
            <w:pPr>
              <w:jc w:val="center"/>
              <w:rPr>
                <w:sz w:val="28"/>
                <w:szCs w:val="28"/>
              </w:rPr>
            </w:pPr>
            <w:r w:rsidRPr="006A29A0">
              <w:rPr>
                <w:rFonts w:hint="eastAsia"/>
                <w:b/>
                <w:spacing w:val="11"/>
                <w:w w:val="70"/>
                <w:kern w:val="0"/>
                <w:fitText w:val="1266" w:id="122952707"/>
                <w:rPrChange w:id="202" w:author="Manami" w:date="2015-09-09T16:14:00Z">
                  <w:rPr>
                    <w:rFonts w:hint="eastAsia"/>
                    <w:b/>
                    <w:spacing w:val="11"/>
                    <w:w w:val="70"/>
                    <w:kern w:val="0"/>
                  </w:rPr>
                </w:rPrChange>
              </w:rPr>
              <w:t>経費（自己負担</w:t>
            </w:r>
            <w:r w:rsidRPr="006A29A0">
              <w:rPr>
                <w:rFonts w:hint="eastAsia"/>
                <w:b/>
                <w:spacing w:val="-37"/>
                <w:w w:val="70"/>
                <w:kern w:val="0"/>
                <w:fitText w:val="1266" w:id="122952707"/>
                <w:rPrChange w:id="203" w:author="Manami" w:date="2015-09-09T16:14:00Z">
                  <w:rPr>
                    <w:rFonts w:hint="eastAsia"/>
                    <w:b/>
                    <w:spacing w:val="11"/>
                    <w:w w:val="70"/>
                    <w:kern w:val="0"/>
                  </w:rPr>
                </w:rPrChange>
              </w:rPr>
              <w:t>）</w:t>
            </w:r>
          </w:p>
        </w:tc>
        <w:tc>
          <w:tcPr>
            <w:tcW w:w="7579" w:type="dxa"/>
            <w:gridSpan w:val="2"/>
          </w:tcPr>
          <w:p w14:paraId="07370922" w14:textId="77777777" w:rsidR="004038A4" w:rsidRPr="00350CFE" w:rsidRDefault="004038A4" w:rsidP="00E44757">
            <w:r>
              <w:rPr>
                <w:rFonts w:hint="eastAsia"/>
              </w:rPr>
              <w:t>交通費</w:t>
            </w:r>
            <w:del w:id="204" w:author="Manami" w:date="2015-09-08T17:27:00Z">
              <w:r w:rsidR="007567C4" w:rsidDel="00E44757">
                <w:rPr>
                  <w:rFonts w:hint="eastAsia"/>
                </w:rPr>
                <w:delText>(</w:delText>
              </w:r>
              <w:r w:rsidR="007567C4" w:rsidDel="00E44757">
                <w:rPr>
                  <w:rFonts w:hint="eastAsia"/>
                </w:rPr>
                <w:delText>往復の航空券代を除く</w:delText>
              </w:r>
              <w:r w:rsidR="007567C4" w:rsidDel="00E44757">
                <w:rPr>
                  <w:rFonts w:hint="eastAsia"/>
                </w:rPr>
                <w:delText>)</w:delText>
              </w:r>
            </w:del>
            <w:r>
              <w:rPr>
                <w:rFonts w:hint="eastAsia"/>
              </w:rPr>
              <w:t>、通信費、食費、交際費、教科書代、留学保険等の保険料など</w:t>
            </w:r>
          </w:p>
        </w:tc>
      </w:tr>
      <w:tr w:rsidR="004038A4" w:rsidRPr="00350CFE" w14:paraId="6A1337E3" w14:textId="77777777" w:rsidTr="007567C4">
        <w:tc>
          <w:tcPr>
            <w:tcW w:w="1894" w:type="dxa"/>
            <w:vAlign w:val="center"/>
          </w:tcPr>
          <w:p w14:paraId="19D98D15" w14:textId="77777777" w:rsidR="004038A4" w:rsidRPr="00350CFE" w:rsidRDefault="004038A4" w:rsidP="006614F7">
            <w:pPr>
              <w:jc w:val="center"/>
            </w:pPr>
            <w:r w:rsidRPr="006A29A0">
              <w:rPr>
                <w:rFonts w:hint="eastAsia"/>
                <w:b/>
                <w:spacing w:val="17"/>
                <w:w w:val="93"/>
                <w:kern w:val="0"/>
                <w:fitText w:val="1266" w:id="122952706"/>
                <w:rPrChange w:id="205" w:author="Manami" w:date="2015-09-09T16:14:00Z">
                  <w:rPr>
                    <w:rFonts w:hint="eastAsia"/>
                    <w:b/>
                    <w:spacing w:val="17"/>
                    <w:w w:val="93"/>
                    <w:kern w:val="0"/>
                  </w:rPr>
                </w:rPrChange>
              </w:rPr>
              <w:t>留学中の身</w:t>
            </w:r>
            <w:r w:rsidRPr="006A29A0">
              <w:rPr>
                <w:rFonts w:hint="eastAsia"/>
                <w:b/>
                <w:spacing w:val="-40"/>
                <w:w w:val="93"/>
                <w:kern w:val="0"/>
                <w:fitText w:val="1266" w:id="122952706"/>
                <w:rPrChange w:id="206" w:author="Manami" w:date="2015-09-09T16:14:00Z">
                  <w:rPr>
                    <w:rFonts w:hint="eastAsia"/>
                    <w:b/>
                    <w:spacing w:val="-40"/>
                    <w:w w:val="93"/>
                    <w:kern w:val="0"/>
                  </w:rPr>
                </w:rPrChange>
              </w:rPr>
              <w:t>分</w:t>
            </w:r>
          </w:p>
        </w:tc>
        <w:tc>
          <w:tcPr>
            <w:tcW w:w="7579" w:type="dxa"/>
            <w:gridSpan w:val="2"/>
          </w:tcPr>
          <w:p w14:paraId="4A062DAE" w14:textId="77777777" w:rsidR="004038A4" w:rsidRPr="00E072A2" w:rsidRDefault="004038A4" w:rsidP="00E619C7">
            <w:r>
              <w:rPr>
                <w:rFonts w:hint="eastAsia"/>
              </w:rPr>
              <w:t>東京大学においては「留学」、派遣先協定大学では</w:t>
            </w:r>
            <w:r w:rsidR="00A42DBE">
              <w:rPr>
                <w:rFonts w:hint="eastAsia"/>
              </w:rPr>
              <w:t>交換留学生は</w:t>
            </w:r>
            <w:r>
              <w:rPr>
                <w:rFonts w:hint="eastAsia"/>
              </w:rPr>
              <w:t>「交換留学生」</w:t>
            </w:r>
            <w:r w:rsidR="00A42DBE">
              <w:rPr>
                <w:rFonts w:hint="eastAsia"/>
              </w:rPr>
              <w:t>、ダブル・ディグリーは「正規学生」</w:t>
            </w:r>
            <w:r>
              <w:rPr>
                <w:rFonts w:hint="eastAsia"/>
              </w:rPr>
              <w:t>の身分</w:t>
            </w:r>
          </w:p>
        </w:tc>
      </w:tr>
      <w:tr w:rsidR="004038A4" w:rsidRPr="00350CFE" w14:paraId="60A78B88" w14:textId="77777777" w:rsidTr="007567C4">
        <w:tc>
          <w:tcPr>
            <w:tcW w:w="1894" w:type="dxa"/>
          </w:tcPr>
          <w:p w14:paraId="7E53EAD5" w14:textId="77777777" w:rsidR="004038A4" w:rsidRPr="00350CFE" w:rsidRDefault="004038A4" w:rsidP="00D1088D">
            <w:pPr>
              <w:jc w:val="center"/>
            </w:pPr>
            <w:r w:rsidRPr="006A29A0">
              <w:rPr>
                <w:rFonts w:hint="eastAsia"/>
                <w:b/>
                <w:spacing w:val="12"/>
                <w:w w:val="80"/>
                <w:kern w:val="0"/>
                <w:fitText w:val="1266" w:id="122952705"/>
                <w:rPrChange w:id="207" w:author="Manami" w:date="2015-09-09T16:14:00Z">
                  <w:rPr>
                    <w:rFonts w:hint="eastAsia"/>
                    <w:b/>
                    <w:spacing w:val="12"/>
                    <w:w w:val="80"/>
                    <w:kern w:val="0"/>
                  </w:rPr>
                </w:rPrChange>
              </w:rPr>
              <w:t>留学中の授業</w:t>
            </w:r>
            <w:r w:rsidRPr="006A29A0">
              <w:rPr>
                <w:rFonts w:hint="eastAsia"/>
                <w:b/>
                <w:spacing w:val="-33"/>
                <w:w w:val="80"/>
                <w:kern w:val="0"/>
                <w:fitText w:val="1266" w:id="122952705"/>
                <w:rPrChange w:id="208" w:author="Manami" w:date="2015-09-09T16:14:00Z">
                  <w:rPr>
                    <w:rFonts w:hint="eastAsia"/>
                    <w:b/>
                    <w:spacing w:val="-33"/>
                    <w:w w:val="80"/>
                    <w:kern w:val="0"/>
                  </w:rPr>
                </w:rPrChange>
              </w:rPr>
              <w:t>料</w:t>
            </w:r>
          </w:p>
        </w:tc>
        <w:tc>
          <w:tcPr>
            <w:tcW w:w="7579" w:type="dxa"/>
            <w:gridSpan w:val="2"/>
          </w:tcPr>
          <w:p w14:paraId="7464F8BE" w14:textId="77777777" w:rsidR="004038A4" w:rsidRPr="00350CFE" w:rsidRDefault="004038A4" w:rsidP="005D4016">
            <w:r>
              <w:rPr>
                <w:rFonts w:hint="eastAsia"/>
              </w:rPr>
              <w:t>留学期間中の授業料は東京大学にのみ納入</w:t>
            </w:r>
          </w:p>
        </w:tc>
      </w:tr>
      <w:tr w:rsidR="004038A4" w:rsidRPr="00350CFE" w14:paraId="0154FC38" w14:textId="77777777" w:rsidTr="007567C4">
        <w:tc>
          <w:tcPr>
            <w:tcW w:w="1894" w:type="dxa"/>
            <w:vAlign w:val="center"/>
          </w:tcPr>
          <w:p w14:paraId="16A0B9A6" w14:textId="77777777" w:rsidR="004038A4" w:rsidRPr="00350CFE" w:rsidRDefault="004038A4" w:rsidP="006614F7">
            <w:pPr>
              <w:jc w:val="center"/>
            </w:pPr>
            <w:r w:rsidRPr="006A29A0">
              <w:rPr>
                <w:rFonts w:hint="eastAsia"/>
                <w:b/>
                <w:spacing w:val="12"/>
                <w:w w:val="80"/>
                <w:kern w:val="0"/>
                <w:fitText w:val="1266" w:id="122952704"/>
                <w:rPrChange w:id="209" w:author="Manami" w:date="2015-09-09T16:14:00Z">
                  <w:rPr>
                    <w:rFonts w:hint="eastAsia"/>
                    <w:b/>
                    <w:spacing w:val="12"/>
                    <w:w w:val="80"/>
                    <w:kern w:val="0"/>
                  </w:rPr>
                </w:rPrChange>
              </w:rPr>
              <w:t>単位認定・振</w:t>
            </w:r>
            <w:r w:rsidRPr="006A29A0">
              <w:rPr>
                <w:rFonts w:hint="eastAsia"/>
                <w:b/>
                <w:spacing w:val="-33"/>
                <w:w w:val="80"/>
                <w:kern w:val="0"/>
                <w:fitText w:val="1266" w:id="122952704"/>
                <w:rPrChange w:id="210" w:author="Manami" w:date="2015-09-09T16:14:00Z">
                  <w:rPr>
                    <w:rFonts w:hint="eastAsia"/>
                    <w:b/>
                    <w:spacing w:val="-33"/>
                    <w:w w:val="80"/>
                    <w:kern w:val="0"/>
                  </w:rPr>
                </w:rPrChange>
              </w:rPr>
              <w:t>替</w:t>
            </w:r>
          </w:p>
        </w:tc>
        <w:tc>
          <w:tcPr>
            <w:tcW w:w="7579" w:type="dxa"/>
            <w:gridSpan w:val="2"/>
          </w:tcPr>
          <w:p w14:paraId="2EFED598" w14:textId="77777777" w:rsidR="004038A4" w:rsidRPr="00350CFE" w:rsidRDefault="004038A4" w:rsidP="005D4016">
            <w:r w:rsidRPr="00E5796F">
              <w:rPr>
                <w:rFonts w:hint="eastAsia"/>
              </w:rPr>
              <w:t>帰国後に協定大学において履修した科目を東京大学におい</w:t>
            </w:r>
            <w:r>
              <w:rPr>
                <w:rFonts w:hint="eastAsia"/>
              </w:rPr>
              <w:t>て本人の申請により単位認定をすることが可能です。内容、授業時間、単位数等を東京大学の規則に則り認定の可否を審議しますので、すべての単位が認定されるわけではありません。修了要件を満たすためにしっかりとスケジュールを立て、取りたいクラスが決まった時点で東大での認定が可能かどうかよく確認するようにしてください（事前認定制度の利用を強く推奨します）。派遣確定後、自己の責任において履修計画を立ててください。</w:t>
            </w:r>
          </w:p>
        </w:tc>
      </w:tr>
      <w:tr w:rsidR="0014037F" w:rsidRPr="00350CFE" w14:paraId="2B8E9995" w14:textId="77777777" w:rsidTr="0014037F">
        <w:trPr>
          <w:gridAfter w:val="1"/>
          <w:wAfter w:w="9" w:type="dxa"/>
        </w:trPr>
        <w:tc>
          <w:tcPr>
            <w:tcW w:w="1894" w:type="dxa"/>
            <w:vAlign w:val="center"/>
          </w:tcPr>
          <w:p w14:paraId="345C9536" w14:textId="77777777" w:rsidR="0014037F" w:rsidRPr="00350CFE" w:rsidRDefault="0014037F" w:rsidP="00D1088D">
            <w:pPr>
              <w:jc w:val="center"/>
            </w:pPr>
            <w:r w:rsidRPr="00D1088D">
              <w:rPr>
                <w:rFonts w:hint="eastAsia"/>
                <w:b/>
              </w:rPr>
              <w:t>大学の特色</w:t>
            </w:r>
          </w:p>
        </w:tc>
        <w:tc>
          <w:tcPr>
            <w:tcW w:w="7570" w:type="dxa"/>
          </w:tcPr>
          <w:p w14:paraId="5ED4FA2E" w14:textId="760748D3" w:rsidR="0014037F" w:rsidRPr="00350CFE" w:rsidRDefault="0014037F" w:rsidP="004403AF">
            <w:r>
              <w:rPr>
                <w:rFonts w:hint="eastAsia"/>
              </w:rPr>
              <w:t>1946</w:t>
            </w:r>
            <w:r>
              <w:rPr>
                <w:rFonts w:hint="eastAsia"/>
              </w:rPr>
              <w:t>年に韓国で初めての国立大学として設立されました。</w:t>
            </w:r>
            <w:r>
              <w:rPr>
                <w:rFonts w:hint="eastAsia"/>
              </w:rPr>
              <w:t>16</w:t>
            </w:r>
            <w:r>
              <w:rPr>
                <w:rFonts w:hint="eastAsia"/>
              </w:rPr>
              <w:t>学部、</w:t>
            </w:r>
            <w:r>
              <w:rPr>
                <w:rFonts w:hint="eastAsia"/>
              </w:rPr>
              <w:t>1</w:t>
            </w:r>
            <w:r>
              <w:rPr>
                <w:rFonts w:hint="eastAsia"/>
              </w:rPr>
              <w:t>大学院、</w:t>
            </w:r>
            <w:r>
              <w:rPr>
                <w:rFonts w:hint="eastAsia"/>
              </w:rPr>
              <w:t>6</w:t>
            </w:r>
            <w:r>
              <w:rPr>
                <w:rFonts w:hint="eastAsia"/>
              </w:rPr>
              <w:t>専門大学院があります。大学評価の世界的指標である</w:t>
            </w:r>
            <w:r>
              <w:rPr>
                <w:rFonts w:hint="eastAsia"/>
              </w:rPr>
              <w:t>The Times Higher Education</w:t>
            </w:r>
            <w:r>
              <w:rPr>
                <w:rFonts w:hint="eastAsia"/>
              </w:rPr>
              <w:t>による</w:t>
            </w:r>
            <w:commentRangeStart w:id="211"/>
            <w:r>
              <w:rPr>
                <w:rFonts w:hint="eastAsia"/>
              </w:rPr>
              <w:t>「</w:t>
            </w:r>
            <w:r w:rsidRPr="006975B3">
              <w:rPr>
                <w:rFonts w:hint="eastAsia"/>
                <w:rPrChange w:id="212" w:author="Manami" w:date="2015-09-09T16:12:00Z">
                  <w:rPr>
                    <w:rFonts w:hint="eastAsia"/>
                  </w:rPr>
                </w:rPrChange>
              </w:rPr>
              <w:t>世界大学ランキング</w:t>
            </w:r>
            <w:del w:id="213" w:author="Manami" w:date="2015-09-09T09:28:00Z">
              <w:r w:rsidRPr="006975B3" w:rsidDel="004403AF">
                <w:rPr>
                  <w:rPrChange w:id="214" w:author="Manami" w:date="2015-09-09T16:12:00Z">
                    <w:rPr/>
                  </w:rPrChange>
                </w:rPr>
                <w:delText>2010-2011</w:delText>
              </w:r>
            </w:del>
            <w:ins w:id="215" w:author="Manami" w:date="2015-09-09T09:28:00Z">
              <w:r w:rsidR="004403AF" w:rsidRPr="006975B3">
                <w:rPr>
                  <w:rFonts w:hint="eastAsia"/>
                  <w:rPrChange w:id="216" w:author="Manami" w:date="2015-09-09T16:12:00Z">
                    <w:rPr>
                      <w:rFonts w:hint="eastAsia"/>
                      <w:highlight w:val="cyan"/>
                    </w:rPr>
                  </w:rPrChange>
                </w:rPr>
                <w:t>2015</w:t>
              </w:r>
            </w:ins>
            <w:r w:rsidRPr="006975B3">
              <w:rPr>
                <w:rFonts w:hint="eastAsia"/>
                <w:rPrChange w:id="217" w:author="Manami" w:date="2015-09-09T16:12:00Z">
                  <w:rPr>
                    <w:rFonts w:hint="eastAsia"/>
                  </w:rPr>
                </w:rPrChange>
              </w:rPr>
              <w:t>」ではアジアで</w:t>
            </w:r>
            <w:del w:id="218" w:author="Manami" w:date="2015-09-09T09:28:00Z">
              <w:r w:rsidRPr="006975B3" w:rsidDel="004403AF">
                <w:rPr>
                  <w:rPrChange w:id="219" w:author="Manami" w:date="2015-09-09T16:12:00Z">
                    <w:rPr/>
                  </w:rPrChange>
                </w:rPr>
                <w:delText>12</w:delText>
              </w:r>
            </w:del>
            <w:ins w:id="220" w:author="Manami" w:date="2015-09-09T09:28:00Z">
              <w:r w:rsidR="004403AF" w:rsidRPr="006975B3">
                <w:rPr>
                  <w:rFonts w:hint="eastAsia"/>
                  <w:rPrChange w:id="221" w:author="Manami" w:date="2015-09-09T16:12:00Z">
                    <w:rPr>
                      <w:rFonts w:hint="eastAsia"/>
                      <w:highlight w:val="cyan"/>
                    </w:rPr>
                  </w:rPrChange>
                </w:rPr>
                <w:t>6</w:t>
              </w:r>
            </w:ins>
            <w:r w:rsidRPr="006975B3">
              <w:rPr>
                <w:rFonts w:hint="eastAsia"/>
                <w:rPrChange w:id="222" w:author="Manami" w:date="2015-09-09T16:12:00Z">
                  <w:rPr>
                    <w:rFonts w:hint="eastAsia"/>
                  </w:rPr>
                </w:rPrChange>
              </w:rPr>
              <w:t>位</w:t>
            </w:r>
            <w:del w:id="223" w:author="Nobue Nachi" w:date="2015-09-09T15:59:00Z">
              <w:r w:rsidRPr="00F424F6" w:rsidDel="006909E2">
                <w:rPr>
                  <w:rFonts w:hint="eastAsia"/>
                  <w:highlight w:val="cyan"/>
                  <w:rPrChange w:id="224" w:author="Nobue Nachi" w:date="2015-09-08T18:54:00Z">
                    <w:rPr>
                      <w:rFonts w:hint="eastAsia"/>
                    </w:rPr>
                  </w:rPrChange>
                </w:rPr>
                <w:delText>、</w:delText>
              </w:r>
            </w:del>
            <w:del w:id="225" w:author="Manami" w:date="2015-09-09T09:28:00Z">
              <w:r w:rsidRPr="00F424F6" w:rsidDel="004403AF">
                <w:rPr>
                  <w:rFonts w:hint="eastAsia"/>
                  <w:highlight w:val="cyan"/>
                  <w:rPrChange w:id="226" w:author="Nobue Nachi" w:date="2015-09-08T18:54:00Z">
                    <w:rPr>
                      <w:rFonts w:hint="eastAsia"/>
                    </w:rPr>
                  </w:rPrChange>
                </w:rPr>
                <w:delText>韓国で</w:delText>
              </w:r>
              <w:r w:rsidRPr="00F424F6" w:rsidDel="004403AF">
                <w:rPr>
                  <w:highlight w:val="cyan"/>
                  <w:rPrChange w:id="227" w:author="Nobue Nachi" w:date="2015-09-08T18:54:00Z">
                    <w:rPr/>
                  </w:rPrChange>
                </w:rPr>
                <w:delText>3</w:delText>
              </w:r>
              <w:r w:rsidRPr="00F424F6" w:rsidDel="004403AF">
                <w:rPr>
                  <w:rFonts w:hint="eastAsia"/>
                  <w:highlight w:val="cyan"/>
                  <w:rPrChange w:id="228" w:author="Nobue Nachi" w:date="2015-09-08T18:54:00Z">
                    <w:rPr>
                      <w:rFonts w:hint="eastAsia"/>
                    </w:rPr>
                  </w:rPrChange>
                </w:rPr>
                <w:delText>位</w:delText>
              </w:r>
            </w:del>
            <w:r>
              <w:rPr>
                <w:rFonts w:hint="eastAsia"/>
              </w:rPr>
              <w:t>です。</w:t>
            </w:r>
            <w:commentRangeEnd w:id="211"/>
            <w:r w:rsidR="00D8444D">
              <w:rPr>
                <w:rStyle w:val="ae"/>
              </w:rPr>
              <w:commentReference w:id="211"/>
            </w:r>
            <w:r>
              <w:rPr>
                <w:rFonts w:hint="eastAsia"/>
              </w:rPr>
              <w:t>国際大学院</w:t>
            </w:r>
            <w:r>
              <w:rPr>
                <w:rFonts w:hint="eastAsia"/>
              </w:rPr>
              <w:t>(GSIS)</w:t>
            </w:r>
            <w:r>
              <w:rPr>
                <w:rFonts w:hint="eastAsia"/>
              </w:rPr>
              <w:t>は</w:t>
            </w:r>
            <w:r>
              <w:rPr>
                <w:rFonts w:hint="eastAsia"/>
              </w:rPr>
              <w:t>1997</w:t>
            </w:r>
            <w:r>
              <w:rPr>
                <w:rFonts w:hint="eastAsia"/>
              </w:rPr>
              <w:t>年に人文、社会科学、経営、法学の各部局が分野横断的な国際的研究の専門家を養成するために設立されました。</w:t>
            </w:r>
          </w:p>
        </w:tc>
      </w:tr>
      <w:tr w:rsidR="0014037F" w:rsidRPr="00350CFE" w14:paraId="02E207A8" w14:textId="77777777" w:rsidTr="006975B3">
        <w:tblPrEx>
          <w:tblW w:w="9473" w:type="dxa"/>
          <w:tblLayout w:type="fixed"/>
          <w:tblPrExChange w:id="229" w:author="Manami" w:date="2015-09-09T16:12:00Z">
            <w:tblPrEx>
              <w:tblW w:w="9473" w:type="dxa"/>
              <w:tblLayout w:type="fixed"/>
            </w:tblPrEx>
          </w:tblPrExChange>
        </w:tblPrEx>
        <w:trPr>
          <w:trHeight w:val="1125"/>
          <w:trPrChange w:id="230" w:author="Manami" w:date="2015-09-09T16:12:00Z">
            <w:trPr>
              <w:trHeight w:val="2584"/>
            </w:trPr>
          </w:trPrChange>
        </w:trPr>
        <w:tc>
          <w:tcPr>
            <w:tcW w:w="1894" w:type="dxa"/>
            <w:vAlign w:val="center"/>
            <w:tcPrChange w:id="231" w:author="Manami" w:date="2015-09-09T16:12:00Z">
              <w:tcPr>
                <w:tcW w:w="1894" w:type="dxa"/>
                <w:vAlign w:val="center"/>
              </w:tcPr>
            </w:tcPrChange>
          </w:tcPr>
          <w:p w14:paraId="18A6A347" w14:textId="77777777" w:rsidR="0014037F" w:rsidRPr="00766B5D" w:rsidRDefault="0014037F" w:rsidP="006614F7">
            <w:pPr>
              <w:jc w:val="center"/>
              <w:rPr>
                <w:b/>
                <w:kern w:val="0"/>
              </w:rPr>
            </w:pPr>
            <w:r>
              <w:rPr>
                <w:rFonts w:hint="eastAsia"/>
                <w:b/>
              </w:rPr>
              <w:t>注意事項</w:t>
            </w:r>
          </w:p>
        </w:tc>
        <w:tc>
          <w:tcPr>
            <w:tcW w:w="7579" w:type="dxa"/>
            <w:gridSpan w:val="2"/>
            <w:tcPrChange w:id="232" w:author="Manami" w:date="2015-09-09T16:12:00Z">
              <w:tcPr>
                <w:tcW w:w="7579" w:type="dxa"/>
                <w:gridSpan w:val="2"/>
              </w:tcPr>
            </w:tcPrChange>
          </w:tcPr>
          <w:p w14:paraId="4BD28C78" w14:textId="77777777" w:rsidR="0014037F" w:rsidDel="00204B3C" w:rsidRDefault="0014037F" w:rsidP="00341D68">
            <w:pPr>
              <w:rPr>
                <w:del w:id="233" w:author="Manami" w:date="2015-09-08T17:50:00Z"/>
              </w:rPr>
            </w:pPr>
            <w:del w:id="234" w:author="Manami" w:date="2015-09-08T17:50:00Z">
              <w:r w:rsidDel="00204B3C">
                <w:rPr>
                  <w:rFonts w:hint="eastAsia"/>
                </w:rPr>
                <w:delText>・航空券は大学が手配し、これに係る経費を負担した場合に限り支給します。</w:delText>
              </w:r>
            </w:del>
          </w:p>
          <w:p w14:paraId="6763C1D7" w14:textId="77777777" w:rsidR="0014037F" w:rsidDel="00204B3C" w:rsidRDefault="0014037F" w:rsidP="0069291C">
            <w:pPr>
              <w:ind w:leftChars="50" w:left="105"/>
              <w:rPr>
                <w:del w:id="235" w:author="Manami" w:date="2015-09-08T17:50:00Z"/>
              </w:rPr>
            </w:pPr>
            <w:del w:id="236" w:author="Manami" w:date="2015-09-08T17:50:00Z">
              <w:r w:rsidRPr="002D05F3" w:rsidDel="00204B3C">
                <w:rPr>
                  <w:rFonts w:hint="eastAsia"/>
                  <w:color w:val="FF0000"/>
                </w:rPr>
                <w:delText>よって、学生が手配し、購入した航空券の運賃は支給することはできません</w:delText>
              </w:r>
              <w:r w:rsidDel="00204B3C">
                <w:rPr>
                  <w:rFonts w:hint="eastAsia"/>
                </w:rPr>
                <w:delText>。また、</w:delText>
              </w:r>
              <w:r w:rsidRPr="002D05F3" w:rsidDel="00204B3C">
                <w:rPr>
                  <w:rFonts w:hint="eastAsia"/>
                  <w:color w:val="FF0000"/>
                </w:rPr>
                <w:delText>予測できない事態によるキャンセル料の発生対応に関しては、大学の裁量によるものとし、学生負担となることもあります。</w:delText>
              </w:r>
            </w:del>
          </w:p>
          <w:p w14:paraId="791044AC" w14:textId="77777777" w:rsidR="0014037F" w:rsidRDefault="0014037F" w:rsidP="00341D68">
            <w:pPr>
              <w:rPr>
                <w:kern w:val="0"/>
              </w:rPr>
            </w:pPr>
            <w:r>
              <w:rPr>
                <w:rFonts w:hint="eastAsia"/>
                <w:kern w:val="0"/>
              </w:rPr>
              <w:t>・留学保険には、各自の責任において必ず加入してください。</w:t>
            </w:r>
          </w:p>
          <w:p w14:paraId="00276616" w14:textId="77777777" w:rsidR="0014037F" w:rsidDel="00204B3C" w:rsidRDefault="0014037F" w:rsidP="00341D68">
            <w:pPr>
              <w:rPr>
                <w:del w:id="237" w:author="Manami" w:date="2015-09-08T17:50:00Z"/>
              </w:rPr>
            </w:pPr>
            <w:del w:id="238" w:author="Manami" w:date="2015-09-08T17:50:00Z">
              <w:r w:rsidDel="00204B3C">
                <w:rPr>
                  <w:rFonts w:hint="eastAsia"/>
                  <w:kern w:val="0"/>
                </w:rPr>
                <w:delText>・現地での宿泊先は各自の責任において手配してください</w:delText>
              </w:r>
            </w:del>
          </w:p>
          <w:p w14:paraId="0284072E" w14:textId="77777777" w:rsidR="0014037F" w:rsidRPr="00341D68" w:rsidRDefault="0014037F" w:rsidP="00341D68">
            <w:pPr>
              <w:rPr>
                <w:rFonts w:ascii="Arial" w:hAnsi="Arial" w:cs="Arial"/>
                <w:color w:val="222222"/>
                <w:szCs w:val="21"/>
              </w:rPr>
            </w:pPr>
            <w:r>
              <w:rPr>
                <w:rFonts w:ascii="Arial" w:hAnsi="Arial" w:cs="Arial" w:hint="eastAsia"/>
                <w:color w:val="222222"/>
                <w:szCs w:val="21"/>
              </w:rPr>
              <w:t>・</w:t>
            </w:r>
            <w:r w:rsidRPr="00341D68">
              <w:rPr>
                <w:rFonts w:ascii="Arial" w:hAnsi="Arial" w:cs="Arial" w:hint="eastAsia"/>
                <w:color w:val="222222"/>
                <w:szCs w:val="21"/>
              </w:rPr>
              <w:t>外務相の海外安全ホームページを、</w:t>
            </w:r>
            <w:r w:rsidRPr="00341D68">
              <w:rPr>
                <w:rFonts w:ascii="Arial" w:hAnsi="Arial" w:cs="Arial" w:hint="eastAsia"/>
                <w:b/>
                <w:bCs/>
                <w:color w:val="222222"/>
                <w:szCs w:val="21"/>
              </w:rPr>
              <w:t>最後まで熟読して</w:t>
            </w:r>
            <w:r w:rsidRPr="00341D68">
              <w:rPr>
                <w:rFonts w:ascii="Arial" w:hAnsi="Arial" w:cs="Arial" w:hint="eastAsia"/>
                <w:color w:val="222222"/>
                <w:szCs w:val="21"/>
              </w:rPr>
              <w:t>から渡航してください。</w:t>
            </w:r>
          </w:p>
          <w:p w14:paraId="1E141122" w14:textId="77777777" w:rsidR="0014037F" w:rsidRPr="0014037F" w:rsidRDefault="0014037F" w:rsidP="0014037F">
            <w:pPr>
              <w:ind w:firstLineChars="200" w:firstLine="400"/>
              <w:rPr>
                <w:rFonts w:asciiTheme="majorHAnsi" w:hAnsiTheme="majorHAnsi" w:cstheme="majorHAnsi"/>
                <w:color w:val="222222"/>
                <w:sz w:val="18"/>
                <w:szCs w:val="18"/>
              </w:rPr>
            </w:pPr>
            <w:r>
              <w:rPr>
                <w:rFonts w:ascii="Arial" w:hAnsi="Arial" w:cs="Arial" w:hint="eastAsia"/>
                <w:color w:val="222222"/>
                <w:sz w:val="20"/>
                <w:szCs w:val="20"/>
              </w:rPr>
              <w:t xml:space="preserve">韓国　</w:t>
            </w:r>
            <w:r w:rsidR="006A29A0">
              <w:fldChar w:fldCharType="begin"/>
            </w:r>
            <w:r w:rsidR="006A29A0">
              <w:instrText xml:space="preserve"> HYPERLINK "http://www2.anzen.mofa.go.jp/info/pcsafetymeasure.asp?id=003" \l "4" \t "_blank" </w:instrText>
            </w:r>
            <w:r w:rsidR="006A29A0">
              <w:fldChar w:fldCharType="separate"/>
            </w:r>
            <w:r w:rsidRPr="00341D68">
              <w:rPr>
                <w:rStyle w:val="a9"/>
                <w:rFonts w:asciiTheme="majorHAnsi" w:hAnsiTheme="majorHAnsi" w:cstheme="majorHAnsi"/>
                <w:color w:val="1155CC"/>
                <w:sz w:val="18"/>
                <w:szCs w:val="18"/>
              </w:rPr>
              <w:t>http://www2.anzen.mofa.go.jp/info/pcsafetymeasure.asp?id=003#4</w:t>
            </w:r>
            <w:r w:rsidR="006A29A0">
              <w:rPr>
                <w:rStyle w:val="a9"/>
                <w:rFonts w:asciiTheme="majorHAnsi" w:hAnsiTheme="majorHAnsi" w:cstheme="majorHAnsi"/>
                <w:color w:val="1155CC"/>
                <w:sz w:val="18"/>
                <w:szCs w:val="18"/>
              </w:rPr>
              <w:fldChar w:fldCharType="end"/>
            </w:r>
          </w:p>
        </w:tc>
      </w:tr>
    </w:tbl>
    <w:p w14:paraId="344C621B" w14:textId="77777777" w:rsidR="00DC210A" w:rsidRPr="00DD3D19" w:rsidRDefault="00DC210A" w:rsidP="007650EC"/>
    <w:sectPr w:rsidR="00DC210A" w:rsidRPr="00DD3D19" w:rsidSect="0070403C">
      <w:headerReference w:type="default" r:id="rId13"/>
      <w:pgSz w:w="11906" w:h="16838"/>
      <w:pgMar w:top="1304" w:right="1418" w:bottom="1304" w:left="1474" w:header="851" w:footer="992" w:gutter="0"/>
      <w:cols w:space="425"/>
      <w:docGrid w:type="lines" w:linePitch="28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 w:author="Nobue Nachi" w:date="2015-09-09T09:31:00Z" w:initials="NN">
    <w:p w14:paraId="35C82B97" w14:textId="77777777" w:rsidR="00F424F6" w:rsidRDefault="00F424F6">
      <w:pPr>
        <w:pStyle w:val="af"/>
      </w:pPr>
      <w:r>
        <w:rPr>
          <w:rStyle w:val="ae"/>
        </w:rPr>
        <w:annotationRef/>
      </w:r>
      <w:r>
        <w:rPr>
          <w:rFonts w:hint="eastAsia"/>
        </w:rPr>
        <w:t>CAMPUS</w:t>
      </w:r>
      <w:r>
        <w:rPr>
          <w:rFonts w:hint="eastAsia"/>
        </w:rPr>
        <w:t xml:space="preserve">　</w:t>
      </w:r>
      <w:r>
        <w:rPr>
          <w:rFonts w:hint="eastAsia"/>
        </w:rPr>
        <w:t>Asia</w:t>
      </w:r>
      <w:r>
        <w:rPr>
          <w:rFonts w:hint="eastAsia"/>
        </w:rPr>
        <w:t>プログラムとして参加？（コース外からも参加可能だけど、ソウルと北京の両方に行くことを意味する）それともソウルのみ単発で参加？</w:t>
      </w:r>
    </w:p>
  </w:comment>
  <w:comment w:id="28" w:author="Manami" w:date="2015-09-09T09:31:00Z" w:initials="Mマ">
    <w:p w14:paraId="2C56FF1B" w14:textId="58C6544A" w:rsidR="004403AF" w:rsidRDefault="004403AF">
      <w:pPr>
        <w:pStyle w:val="af"/>
      </w:pPr>
      <w:r>
        <w:rPr>
          <w:rStyle w:val="ae"/>
        </w:rPr>
        <w:annotationRef/>
      </w:r>
      <w:r>
        <w:rPr>
          <w:rFonts w:hint="eastAsia"/>
        </w:rPr>
        <w:t>上記のコメントに対し、追加文を作成しました。上文はもともと使われていた文章をそのまま使用しているので必要であれば削除することもできます。</w:t>
      </w:r>
    </w:p>
  </w:comment>
  <w:comment w:id="40" w:author="Nobue Nachi" w:date="2015-09-09T09:31:00Z" w:initials="NN">
    <w:p w14:paraId="5B3D12BA" w14:textId="77777777" w:rsidR="00F424F6" w:rsidRDefault="00F424F6">
      <w:pPr>
        <w:pStyle w:val="af"/>
      </w:pPr>
      <w:r>
        <w:rPr>
          <w:rStyle w:val="ae"/>
        </w:rPr>
        <w:annotationRef/>
      </w:r>
      <w:r>
        <w:rPr>
          <w:rFonts w:hint="eastAsia"/>
        </w:rPr>
        <w:t>来年</w:t>
      </w:r>
      <w:r>
        <w:rPr>
          <w:rFonts w:hint="eastAsia"/>
        </w:rPr>
        <w:t>3</w:t>
      </w:r>
      <w:r>
        <w:rPr>
          <w:rFonts w:hint="eastAsia"/>
        </w:rPr>
        <w:t>月派遣の</w:t>
      </w:r>
      <w:r>
        <w:rPr>
          <w:rFonts w:hint="eastAsia"/>
        </w:rPr>
        <w:t>DD</w:t>
      </w:r>
      <w:r>
        <w:rPr>
          <w:rFonts w:hint="eastAsia"/>
        </w:rPr>
        <w:t>もこのタイミング？確か以前は</w:t>
      </w:r>
      <w:r>
        <w:rPr>
          <w:rFonts w:hint="eastAsia"/>
        </w:rPr>
        <w:t>3</w:t>
      </w:r>
      <w:r>
        <w:rPr>
          <w:rFonts w:hint="eastAsia"/>
        </w:rPr>
        <w:t>月に行く人は前年の</w:t>
      </w:r>
      <w:r>
        <w:rPr>
          <w:rFonts w:hint="eastAsia"/>
        </w:rPr>
        <w:t>8</w:t>
      </w:r>
      <w:r>
        <w:rPr>
          <w:rFonts w:hint="eastAsia"/>
        </w:rPr>
        <w:t>月に締め切りで、</w:t>
      </w:r>
      <w:r>
        <w:rPr>
          <w:rFonts w:hint="eastAsia"/>
        </w:rPr>
        <w:t>9</w:t>
      </w:r>
      <w:r>
        <w:rPr>
          <w:rFonts w:hint="eastAsia"/>
        </w:rPr>
        <w:t>月に行く人は別に締め切りがあったと思う。</w:t>
      </w:r>
    </w:p>
  </w:comment>
  <w:comment w:id="211" w:author="Nobue Nachi" w:date="2015-09-09T09:31:00Z" w:initials="NN">
    <w:p w14:paraId="51043F5D" w14:textId="77777777" w:rsidR="00D8444D" w:rsidRDefault="00D8444D">
      <w:pPr>
        <w:pStyle w:val="af"/>
      </w:pPr>
      <w:r>
        <w:rPr>
          <w:rStyle w:val="ae"/>
        </w:rPr>
        <w:annotationRef/>
      </w:r>
      <w:hyperlink r:id="rId1" w:anchor="/sort/0/direction/asc" w:history="1">
        <w:r w:rsidR="00F424F6" w:rsidRPr="000D7B07">
          <w:rPr>
            <w:rStyle w:val="a9"/>
          </w:rPr>
          <w:t>https://www.timeshighereducation.co.uk/world-university-rankings/2015/world-university-rankings#/sort/0/direction/asc</w:t>
        </w:r>
      </w:hyperlink>
    </w:p>
    <w:p w14:paraId="2AFFABCD" w14:textId="77777777" w:rsidR="00F424F6" w:rsidRDefault="00F424F6">
      <w:pPr>
        <w:pStyle w:val="af"/>
      </w:pPr>
      <w:r>
        <w:rPr>
          <w:rFonts w:hint="eastAsia"/>
        </w:rPr>
        <w:t>によるとアジアで</w:t>
      </w:r>
      <w:r>
        <w:rPr>
          <w:rFonts w:hint="eastAsia"/>
        </w:rPr>
        <w:t>6</w:t>
      </w:r>
      <w:r>
        <w:rPr>
          <w:rFonts w:hint="eastAsia"/>
        </w:rPr>
        <w:t>位、韓国内は不明</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C82B97" w15:done="0"/>
  <w15:commentEx w15:paraId="2C56FF1B" w15:done="0"/>
  <w15:commentEx w15:paraId="5B3D12BA" w15:done="0"/>
  <w15:commentEx w15:paraId="2AFFAB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EE8E0" w14:textId="77777777" w:rsidR="006A29A0" w:rsidRDefault="006A29A0" w:rsidP="002D7580">
      <w:r>
        <w:separator/>
      </w:r>
    </w:p>
  </w:endnote>
  <w:endnote w:type="continuationSeparator" w:id="0">
    <w:p w14:paraId="13955A05" w14:textId="77777777" w:rsidR="006A29A0" w:rsidRDefault="006A29A0" w:rsidP="002D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6C5AB" w14:textId="77777777" w:rsidR="006A29A0" w:rsidRDefault="006A29A0" w:rsidP="002D7580">
      <w:r>
        <w:separator/>
      </w:r>
    </w:p>
  </w:footnote>
  <w:footnote w:type="continuationSeparator" w:id="0">
    <w:p w14:paraId="6F3C371D" w14:textId="77777777" w:rsidR="006A29A0" w:rsidRDefault="006A29A0" w:rsidP="002D7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00C90" w14:textId="77777777" w:rsidR="00743C3C" w:rsidRDefault="00743C3C" w:rsidP="00743C3C">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2F4"/>
    <w:multiLevelType w:val="hybridMultilevel"/>
    <w:tmpl w:val="12686424"/>
    <w:lvl w:ilvl="0" w:tplc="D514D9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8277201"/>
    <w:multiLevelType w:val="hybridMultilevel"/>
    <w:tmpl w:val="40183A5E"/>
    <w:lvl w:ilvl="0" w:tplc="6B700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60C1226"/>
    <w:multiLevelType w:val="hybridMultilevel"/>
    <w:tmpl w:val="FAA8BD5E"/>
    <w:lvl w:ilvl="0" w:tplc="1CF2C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9B73F25"/>
    <w:multiLevelType w:val="hybridMultilevel"/>
    <w:tmpl w:val="C81A2AF8"/>
    <w:lvl w:ilvl="0" w:tplc="358207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2D45A3A"/>
    <w:multiLevelType w:val="hybridMultilevel"/>
    <w:tmpl w:val="0C22B7F8"/>
    <w:lvl w:ilvl="0" w:tplc="1654DDBC">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23AF1FCF"/>
    <w:multiLevelType w:val="hybridMultilevel"/>
    <w:tmpl w:val="DDC66DE2"/>
    <w:lvl w:ilvl="0" w:tplc="D514D95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7AE4031"/>
    <w:multiLevelType w:val="hybridMultilevel"/>
    <w:tmpl w:val="8BC69038"/>
    <w:lvl w:ilvl="0" w:tplc="D5B29D3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BD665D3"/>
    <w:multiLevelType w:val="hybridMultilevel"/>
    <w:tmpl w:val="2C9E0644"/>
    <w:lvl w:ilvl="0" w:tplc="D514D95A">
      <w:start w:val="1"/>
      <w:numFmt w:val="decimalEnclosedCircle"/>
      <w:lvlText w:val="%1"/>
      <w:lvlJc w:val="left"/>
      <w:pPr>
        <w:ind w:left="420" w:hanging="420"/>
      </w:pPr>
      <w:rPr>
        <w:rFonts w:hint="default"/>
      </w:rPr>
    </w:lvl>
    <w:lvl w:ilvl="1" w:tplc="04090011">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6B578AC"/>
    <w:multiLevelType w:val="hybridMultilevel"/>
    <w:tmpl w:val="20FE1782"/>
    <w:lvl w:ilvl="0" w:tplc="D514D9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5353EAC"/>
    <w:multiLevelType w:val="hybridMultilevel"/>
    <w:tmpl w:val="0A2816FA"/>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3"/>
  </w:num>
  <w:num w:numId="4">
    <w:abstractNumId w:val="0"/>
  </w:num>
  <w:num w:numId="5">
    <w:abstractNumId w:val="9"/>
  </w:num>
  <w:num w:numId="6">
    <w:abstractNumId w:val="5"/>
  </w:num>
  <w:num w:numId="7">
    <w:abstractNumId w:val="7"/>
  </w:num>
  <w:num w:numId="8">
    <w:abstractNumId w:val="8"/>
  </w:num>
  <w:num w:numId="9">
    <w:abstractNumId w:val="4"/>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bue Nachi">
    <w15:presenceInfo w15:providerId="Windows Live" w15:userId="a6dcda4e5c20a1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markup="0"/>
  <w:trackRevisions/>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251"/>
    <w:rsid w:val="00011219"/>
    <w:rsid w:val="00024B76"/>
    <w:rsid w:val="00031A10"/>
    <w:rsid w:val="000330BE"/>
    <w:rsid w:val="00044434"/>
    <w:rsid w:val="0004602D"/>
    <w:rsid w:val="00080A03"/>
    <w:rsid w:val="000C71B1"/>
    <w:rsid w:val="000E5345"/>
    <w:rsid w:val="000F04CA"/>
    <w:rsid w:val="000F5F6C"/>
    <w:rsid w:val="0010653F"/>
    <w:rsid w:val="00121025"/>
    <w:rsid w:val="0014037F"/>
    <w:rsid w:val="00153E05"/>
    <w:rsid w:val="0015651D"/>
    <w:rsid w:val="00180A2C"/>
    <w:rsid w:val="001A1750"/>
    <w:rsid w:val="001A52D8"/>
    <w:rsid w:val="001C059C"/>
    <w:rsid w:val="001C445B"/>
    <w:rsid w:val="001D3DAA"/>
    <w:rsid w:val="001D75D5"/>
    <w:rsid w:val="00204B3C"/>
    <w:rsid w:val="002408CE"/>
    <w:rsid w:val="00251554"/>
    <w:rsid w:val="0026657A"/>
    <w:rsid w:val="0028693C"/>
    <w:rsid w:val="002D05F3"/>
    <w:rsid w:val="002D6FFC"/>
    <w:rsid w:val="002D7580"/>
    <w:rsid w:val="002E635F"/>
    <w:rsid w:val="0031619B"/>
    <w:rsid w:val="003203E2"/>
    <w:rsid w:val="003269AE"/>
    <w:rsid w:val="003313FF"/>
    <w:rsid w:val="00337BF9"/>
    <w:rsid w:val="00341D68"/>
    <w:rsid w:val="003505B3"/>
    <w:rsid w:val="00350CFE"/>
    <w:rsid w:val="003A46FA"/>
    <w:rsid w:val="003E0CE5"/>
    <w:rsid w:val="004038A4"/>
    <w:rsid w:val="00403F8F"/>
    <w:rsid w:val="00405E94"/>
    <w:rsid w:val="00410393"/>
    <w:rsid w:val="004403AF"/>
    <w:rsid w:val="00450DE4"/>
    <w:rsid w:val="00474E67"/>
    <w:rsid w:val="0047533F"/>
    <w:rsid w:val="004E7B6F"/>
    <w:rsid w:val="00525597"/>
    <w:rsid w:val="00546407"/>
    <w:rsid w:val="00557847"/>
    <w:rsid w:val="00574193"/>
    <w:rsid w:val="005858AC"/>
    <w:rsid w:val="0058601E"/>
    <w:rsid w:val="00597800"/>
    <w:rsid w:val="005B4B53"/>
    <w:rsid w:val="005D0526"/>
    <w:rsid w:val="005D4016"/>
    <w:rsid w:val="005E7ED3"/>
    <w:rsid w:val="005F7A32"/>
    <w:rsid w:val="0060179D"/>
    <w:rsid w:val="0060464C"/>
    <w:rsid w:val="00637E62"/>
    <w:rsid w:val="006614F7"/>
    <w:rsid w:val="00680CB7"/>
    <w:rsid w:val="006909E2"/>
    <w:rsid w:val="0069291C"/>
    <w:rsid w:val="00696212"/>
    <w:rsid w:val="006975B3"/>
    <w:rsid w:val="006A0C01"/>
    <w:rsid w:val="006A0D6D"/>
    <w:rsid w:val="006A286D"/>
    <w:rsid w:val="006A29A0"/>
    <w:rsid w:val="006A53A2"/>
    <w:rsid w:val="006B3A35"/>
    <w:rsid w:val="006B5D1C"/>
    <w:rsid w:val="006B7E48"/>
    <w:rsid w:val="006C6C9A"/>
    <w:rsid w:val="006E03C8"/>
    <w:rsid w:val="006F447B"/>
    <w:rsid w:val="0070403C"/>
    <w:rsid w:val="00725DC4"/>
    <w:rsid w:val="0073680D"/>
    <w:rsid w:val="007374B3"/>
    <w:rsid w:val="00743C3C"/>
    <w:rsid w:val="00753160"/>
    <w:rsid w:val="007567C4"/>
    <w:rsid w:val="00760191"/>
    <w:rsid w:val="007650EC"/>
    <w:rsid w:val="00766B5D"/>
    <w:rsid w:val="007A0B81"/>
    <w:rsid w:val="007C4323"/>
    <w:rsid w:val="007E1693"/>
    <w:rsid w:val="008024F3"/>
    <w:rsid w:val="008051D5"/>
    <w:rsid w:val="00815960"/>
    <w:rsid w:val="00825240"/>
    <w:rsid w:val="00834650"/>
    <w:rsid w:val="00842994"/>
    <w:rsid w:val="00896F40"/>
    <w:rsid w:val="008A4B46"/>
    <w:rsid w:val="008D571A"/>
    <w:rsid w:val="00903867"/>
    <w:rsid w:val="00910ED2"/>
    <w:rsid w:val="00927DE5"/>
    <w:rsid w:val="00947640"/>
    <w:rsid w:val="00961A20"/>
    <w:rsid w:val="00984E9E"/>
    <w:rsid w:val="00991C04"/>
    <w:rsid w:val="009A0A11"/>
    <w:rsid w:val="009C3851"/>
    <w:rsid w:val="009D6D48"/>
    <w:rsid w:val="009F217A"/>
    <w:rsid w:val="00A0309A"/>
    <w:rsid w:val="00A23285"/>
    <w:rsid w:val="00A372FE"/>
    <w:rsid w:val="00A42DBE"/>
    <w:rsid w:val="00A768D8"/>
    <w:rsid w:val="00AD7872"/>
    <w:rsid w:val="00AF149E"/>
    <w:rsid w:val="00AF2330"/>
    <w:rsid w:val="00AF79A7"/>
    <w:rsid w:val="00B04637"/>
    <w:rsid w:val="00B14CA5"/>
    <w:rsid w:val="00B15DCD"/>
    <w:rsid w:val="00B4079A"/>
    <w:rsid w:val="00B47EAB"/>
    <w:rsid w:val="00B52D83"/>
    <w:rsid w:val="00B6159F"/>
    <w:rsid w:val="00B62F93"/>
    <w:rsid w:val="00B639DF"/>
    <w:rsid w:val="00B67059"/>
    <w:rsid w:val="00B755A8"/>
    <w:rsid w:val="00B82251"/>
    <w:rsid w:val="00B857D8"/>
    <w:rsid w:val="00B952E8"/>
    <w:rsid w:val="00BB4532"/>
    <w:rsid w:val="00BD340C"/>
    <w:rsid w:val="00BE22E3"/>
    <w:rsid w:val="00C11401"/>
    <w:rsid w:val="00C16F3C"/>
    <w:rsid w:val="00C72229"/>
    <w:rsid w:val="00C81A99"/>
    <w:rsid w:val="00CA7039"/>
    <w:rsid w:val="00CE7AE4"/>
    <w:rsid w:val="00D1088D"/>
    <w:rsid w:val="00D155DF"/>
    <w:rsid w:val="00D1621B"/>
    <w:rsid w:val="00D16B10"/>
    <w:rsid w:val="00D3743D"/>
    <w:rsid w:val="00D723EE"/>
    <w:rsid w:val="00D73503"/>
    <w:rsid w:val="00D8444D"/>
    <w:rsid w:val="00D84FEF"/>
    <w:rsid w:val="00D95054"/>
    <w:rsid w:val="00DC0045"/>
    <w:rsid w:val="00DC210A"/>
    <w:rsid w:val="00DD3D19"/>
    <w:rsid w:val="00DF24AB"/>
    <w:rsid w:val="00E03244"/>
    <w:rsid w:val="00E072A2"/>
    <w:rsid w:val="00E26142"/>
    <w:rsid w:val="00E41F2F"/>
    <w:rsid w:val="00E44757"/>
    <w:rsid w:val="00E520CB"/>
    <w:rsid w:val="00E555D9"/>
    <w:rsid w:val="00E5796F"/>
    <w:rsid w:val="00E60B63"/>
    <w:rsid w:val="00E619C7"/>
    <w:rsid w:val="00E74239"/>
    <w:rsid w:val="00E758C0"/>
    <w:rsid w:val="00E761B9"/>
    <w:rsid w:val="00E911FF"/>
    <w:rsid w:val="00E9562A"/>
    <w:rsid w:val="00EA1CAB"/>
    <w:rsid w:val="00EB5E93"/>
    <w:rsid w:val="00EC34D0"/>
    <w:rsid w:val="00ED2D51"/>
    <w:rsid w:val="00EE1BD8"/>
    <w:rsid w:val="00EF75D9"/>
    <w:rsid w:val="00F22438"/>
    <w:rsid w:val="00F424F6"/>
    <w:rsid w:val="00F47F83"/>
    <w:rsid w:val="00F56F52"/>
    <w:rsid w:val="00F572DD"/>
    <w:rsid w:val="00F60BA9"/>
    <w:rsid w:val="00F63AA0"/>
    <w:rsid w:val="00F70BBB"/>
    <w:rsid w:val="00F7138C"/>
    <w:rsid w:val="00F73FAF"/>
    <w:rsid w:val="00F911A6"/>
    <w:rsid w:val="00FA4BAB"/>
    <w:rsid w:val="00FB61F0"/>
    <w:rsid w:val="00FC3BA9"/>
    <w:rsid w:val="00FC42E8"/>
    <w:rsid w:val="00FD2B03"/>
    <w:rsid w:val="00FE3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003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7580"/>
    <w:pPr>
      <w:tabs>
        <w:tab w:val="center" w:pos="4252"/>
        <w:tab w:val="right" w:pos="8504"/>
      </w:tabs>
      <w:snapToGrid w:val="0"/>
    </w:pPr>
  </w:style>
  <w:style w:type="character" w:customStyle="1" w:styleId="a4">
    <w:name w:val="ヘッダー (文字)"/>
    <w:basedOn w:val="a0"/>
    <w:link w:val="a3"/>
    <w:uiPriority w:val="99"/>
    <w:rsid w:val="002D7580"/>
  </w:style>
  <w:style w:type="paragraph" w:styleId="a5">
    <w:name w:val="footer"/>
    <w:basedOn w:val="a"/>
    <w:link w:val="a6"/>
    <w:uiPriority w:val="99"/>
    <w:unhideWhenUsed/>
    <w:rsid w:val="002D7580"/>
    <w:pPr>
      <w:tabs>
        <w:tab w:val="center" w:pos="4252"/>
        <w:tab w:val="right" w:pos="8504"/>
      </w:tabs>
      <w:snapToGrid w:val="0"/>
    </w:pPr>
  </w:style>
  <w:style w:type="character" w:customStyle="1" w:styleId="a6">
    <w:name w:val="フッター (文字)"/>
    <w:basedOn w:val="a0"/>
    <w:link w:val="a5"/>
    <w:uiPriority w:val="99"/>
    <w:rsid w:val="002D7580"/>
  </w:style>
  <w:style w:type="paragraph" w:styleId="a7">
    <w:name w:val="Balloon Text"/>
    <w:basedOn w:val="a"/>
    <w:link w:val="a8"/>
    <w:uiPriority w:val="99"/>
    <w:semiHidden/>
    <w:unhideWhenUsed/>
    <w:rsid w:val="002D758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D7580"/>
    <w:rPr>
      <w:rFonts w:asciiTheme="majorHAnsi" w:eastAsiaTheme="majorEastAsia" w:hAnsiTheme="majorHAnsi" w:cstheme="majorBidi"/>
      <w:sz w:val="18"/>
      <w:szCs w:val="18"/>
    </w:rPr>
  </w:style>
  <w:style w:type="character" w:styleId="a9">
    <w:name w:val="Hyperlink"/>
    <w:basedOn w:val="a0"/>
    <w:uiPriority w:val="99"/>
    <w:unhideWhenUsed/>
    <w:rsid w:val="00DC210A"/>
    <w:rPr>
      <w:color w:val="0000FF"/>
      <w:u w:val="single"/>
    </w:rPr>
  </w:style>
  <w:style w:type="character" w:styleId="aa">
    <w:name w:val="FollowedHyperlink"/>
    <w:basedOn w:val="a0"/>
    <w:uiPriority w:val="99"/>
    <w:semiHidden/>
    <w:unhideWhenUsed/>
    <w:rsid w:val="000F04CA"/>
    <w:rPr>
      <w:color w:val="800080" w:themeColor="followedHyperlink"/>
      <w:u w:val="single"/>
    </w:rPr>
  </w:style>
  <w:style w:type="paragraph" w:styleId="ab">
    <w:name w:val="No Spacing"/>
    <w:uiPriority w:val="1"/>
    <w:qFormat/>
    <w:rsid w:val="00EB5E93"/>
  </w:style>
  <w:style w:type="table" w:styleId="ac">
    <w:name w:val="Table Grid"/>
    <w:basedOn w:val="a1"/>
    <w:uiPriority w:val="59"/>
    <w:rsid w:val="00991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947640"/>
    <w:pPr>
      <w:ind w:leftChars="400" w:left="840"/>
    </w:pPr>
  </w:style>
  <w:style w:type="character" w:styleId="ae">
    <w:name w:val="annotation reference"/>
    <w:basedOn w:val="a0"/>
    <w:uiPriority w:val="99"/>
    <w:semiHidden/>
    <w:unhideWhenUsed/>
    <w:rsid w:val="00D8444D"/>
    <w:rPr>
      <w:sz w:val="18"/>
      <w:szCs w:val="18"/>
    </w:rPr>
  </w:style>
  <w:style w:type="paragraph" w:styleId="af">
    <w:name w:val="annotation text"/>
    <w:basedOn w:val="a"/>
    <w:link w:val="af0"/>
    <w:uiPriority w:val="99"/>
    <w:semiHidden/>
    <w:unhideWhenUsed/>
    <w:rsid w:val="00D8444D"/>
  </w:style>
  <w:style w:type="character" w:customStyle="1" w:styleId="af0">
    <w:name w:val="コメント文字列 (文字)"/>
    <w:basedOn w:val="a0"/>
    <w:link w:val="af"/>
    <w:uiPriority w:val="99"/>
    <w:semiHidden/>
    <w:rsid w:val="00D8444D"/>
  </w:style>
  <w:style w:type="paragraph" w:styleId="af1">
    <w:name w:val="annotation subject"/>
    <w:basedOn w:val="af"/>
    <w:next w:val="af"/>
    <w:link w:val="af2"/>
    <w:uiPriority w:val="99"/>
    <w:semiHidden/>
    <w:unhideWhenUsed/>
    <w:rsid w:val="00D8444D"/>
    <w:rPr>
      <w:b/>
      <w:bCs/>
    </w:rPr>
  </w:style>
  <w:style w:type="character" w:customStyle="1" w:styleId="af2">
    <w:name w:val="コメント内容 (文字)"/>
    <w:basedOn w:val="af0"/>
    <w:link w:val="af1"/>
    <w:uiPriority w:val="99"/>
    <w:semiHidden/>
    <w:rsid w:val="00D844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7580"/>
    <w:pPr>
      <w:tabs>
        <w:tab w:val="center" w:pos="4252"/>
        <w:tab w:val="right" w:pos="8504"/>
      </w:tabs>
      <w:snapToGrid w:val="0"/>
    </w:pPr>
  </w:style>
  <w:style w:type="character" w:customStyle="1" w:styleId="a4">
    <w:name w:val="ヘッダー (文字)"/>
    <w:basedOn w:val="a0"/>
    <w:link w:val="a3"/>
    <w:uiPriority w:val="99"/>
    <w:rsid w:val="002D7580"/>
  </w:style>
  <w:style w:type="paragraph" w:styleId="a5">
    <w:name w:val="footer"/>
    <w:basedOn w:val="a"/>
    <w:link w:val="a6"/>
    <w:uiPriority w:val="99"/>
    <w:unhideWhenUsed/>
    <w:rsid w:val="002D7580"/>
    <w:pPr>
      <w:tabs>
        <w:tab w:val="center" w:pos="4252"/>
        <w:tab w:val="right" w:pos="8504"/>
      </w:tabs>
      <w:snapToGrid w:val="0"/>
    </w:pPr>
  </w:style>
  <w:style w:type="character" w:customStyle="1" w:styleId="a6">
    <w:name w:val="フッター (文字)"/>
    <w:basedOn w:val="a0"/>
    <w:link w:val="a5"/>
    <w:uiPriority w:val="99"/>
    <w:rsid w:val="002D7580"/>
  </w:style>
  <w:style w:type="paragraph" w:styleId="a7">
    <w:name w:val="Balloon Text"/>
    <w:basedOn w:val="a"/>
    <w:link w:val="a8"/>
    <w:uiPriority w:val="99"/>
    <w:semiHidden/>
    <w:unhideWhenUsed/>
    <w:rsid w:val="002D758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D7580"/>
    <w:rPr>
      <w:rFonts w:asciiTheme="majorHAnsi" w:eastAsiaTheme="majorEastAsia" w:hAnsiTheme="majorHAnsi" w:cstheme="majorBidi"/>
      <w:sz w:val="18"/>
      <w:szCs w:val="18"/>
    </w:rPr>
  </w:style>
  <w:style w:type="character" w:styleId="a9">
    <w:name w:val="Hyperlink"/>
    <w:basedOn w:val="a0"/>
    <w:uiPriority w:val="99"/>
    <w:unhideWhenUsed/>
    <w:rsid w:val="00DC210A"/>
    <w:rPr>
      <w:color w:val="0000FF"/>
      <w:u w:val="single"/>
    </w:rPr>
  </w:style>
  <w:style w:type="character" w:styleId="aa">
    <w:name w:val="FollowedHyperlink"/>
    <w:basedOn w:val="a0"/>
    <w:uiPriority w:val="99"/>
    <w:semiHidden/>
    <w:unhideWhenUsed/>
    <w:rsid w:val="000F04CA"/>
    <w:rPr>
      <w:color w:val="800080" w:themeColor="followedHyperlink"/>
      <w:u w:val="single"/>
    </w:rPr>
  </w:style>
  <w:style w:type="paragraph" w:styleId="ab">
    <w:name w:val="No Spacing"/>
    <w:uiPriority w:val="1"/>
    <w:qFormat/>
    <w:rsid w:val="00EB5E93"/>
  </w:style>
  <w:style w:type="table" w:styleId="ac">
    <w:name w:val="Table Grid"/>
    <w:basedOn w:val="a1"/>
    <w:uiPriority w:val="59"/>
    <w:rsid w:val="00991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947640"/>
    <w:pPr>
      <w:ind w:leftChars="400" w:left="840"/>
    </w:pPr>
  </w:style>
  <w:style w:type="character" w:styleId="ae">
    <w:name w:val="annotation reference"/>
    <w:basedOn w:val="a0"/>
    <w:uiPriority w:val="99"/>
    <w:semiHidden/>
    <w:unhideWhenUsed/>
    <w:rsid w:val="00D8444D"/>
    <w:rPr>
      <w:sz w:val="18"/>
      <w:szCs w:val="18"/>
    </w:rPr>
  </w:style>
  <w:style w:type="paragraph" w:styleId="af">
    <w:name w:val="annotation text"/>
    <w:basedOn w:val="a"/>
    <w:link w:val="af0"/>
    <w:uiPriority w:val="99"/>
    <w:semiHidden/>
    <w:unhideWhenUsed/>
    <w:rsid w:val="00D8444D"/>
  </w:style>
  <w:style w:type="character" w:customStyle="1" w:styleId="af0">
    <w:name w:val="コメント文字列 (文字)"/>
    <w:basedOn w:val="a0"/>
    <w:link w:val="af"/>
    <w:uiPriority w:val="99"/>
    <w:semiHidden/>
    <w:rsid w:val="00D8444D"/>
  </w:style>
  <w:style w:type="paragraph" w:styleId="af1">
    <w:name w:val="annotation subject"/>
    <w:basedOn w:val="af"/>
    <w:next w:val="af"/>
    <w:link w:val="af2"/>
    <w:uiPriority w:val="99"/>
    <w:semiHidden/>
    <w:unhideWhenUsed/>
    <w:rsid w:val="00D8444D"/>
    <w:rPr>
      <w:b/>
      <w:bCs/>
    </w:rPr>
  </w:style>
  <w:style w:type="character" w:customStyle="1" w:styleId="af2">
    <w:name w:val="コメント内容 (文字)"/>
    <w:basedOn w:val="af0"/>
    <w:link w:val="af1"/>
    <w:uiPriority w:val="99"/>
    <w:semiHidden/>
    <w:rsid w:val="00D844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27917">
      <w:bodyDiv w:val="1"/>
      <w:marLeft w:val="0"/>
      <w:marRight w:val="0"/>
      <w:marTop w:val="0"/>
      <w:marBottom w:val="0"/>
      <w:divBdr>
        <w:top w:val="none" w:sz="0" w:space="0" w:color="auto"/>
        <w:left w:val="none" w:sz="0" w:space="0" w:color="auto"/>
        <w:bottom w:val="none" w:sz="0" w:space="0" w:color="auto"/>
        <w:right w:val="none" w:sz="0" w:space="0" w:color="auto"/>
      </w:divBdr>
    </w:div>
    <w:div w:id="898440546">
      <w:bodyDiv w:val="1"/>
      <w:marLeft w:val="0"/>
      <w:marRight w:val="0"/>
      <w:marTop w:val="0"/>
      <w:marBottom w:val="0"/>
      <w:divBdr>
        <w:top w:val="none" w:sz="0" w:space="0" w:color="auto"/>
        <w:left w:val="none" w:sz="0" w:space="0" w:color="auto"/>
        <w:bottom w:val="none" w:sz="0" w:space="0" w:color="auto"/>
        <w:right w:val="none" w:sz="0" w:space="0" w:color="auto"/>
      </w:divBdr>
    </w:div>
    <w:div w:id="198909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timeshighereducation.co.uk/world-university-rankings/2015/world-university-rankings"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ia.snu.ac.kr/03study_snu/0302_01.html"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sis.snu.ac.k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68CDB-55DC-4F60-A85B-04970260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485</Words>
  <Characters>2768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Manami</cp:lastModifiedBy>
  <cp:revision>2</cp:revision>
  <cp:lastPrinted>2015-09-08T08:28:00Z</cp:lastPrinted>
  <dcterms:created xsi:type="dcterms:W3CDTF">2015-09-09T07:14:00Z</dcterms:created>
  <dcterms:modified xsi:type="dcterms:W3CDTF">2015-09-09T07:14:00Z</dcterms:modified>
</cp:coreProperties>
</file>